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3D366F1E"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FB2BEA">
        <w:rPr>
          <w:rFonts w:ascii="GHEA Grapalat" w:hAnsi="GHEA Grapalat"/>
          <w:lang w:val="hy-AM"/>
        </w:rPr>
        <w:t>14.10</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006B5894">
        <w:rPr>
          <w:rFonts w:ascii="GHEA Grapalat" w:hAnsi="GHEA Grapalat"/>
          <w:lang w:val="hy-AM"/>
        </w:rPr>
        <w:t>2</w:t>
      </w:r>
    </w:p>
    <w:p w14:paraId="5960BA97" w14:textId="40D325CF"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ԵՔ-ԲՄԽԾՁԲ-</w:t>
      </w:r>
      <w:r w:rsidR="00FB2BEA">
        <w:rPr>
          <w:rFonts w:ascii="GHEA Grapalat" w:hAnsi="GHEA Grapalat"/>
        </w:rPr>
        <w:t>25/46</w:t>
      </w:r>
    </w:p>
    <w:p w14:paraId="5F15A9EB" w14:textId="77777777" w:rsidR="007E6F04" w:rsidRDefault="007E6F04" w:rsidP="007E6F04">
      <w:pPr>
        <w:pStyle w:val="BodyTextIndent"/>
        <w:widowControl w:val="0"/>
        <w:spacing w:after="160" w:line="240" w:lineRule="auto"/>
        <w:jc w:val="center"/>
        <w:rPr>
          <w:rFonts w:ascii="GHEA Grapalat" w:hAnsi="GHEA Grapalat"/>
          <w:b/>
          <w:i w:val="0"/>
          <w:sz w:val="24"/>
          <w:szCs w:val="24"/>
        </w:rPr>
      </w:pPr>
      <w:r>
        <w:rPr>
          <w:rFonts w:ascii="GHEA Grapalat" w:hAnsi="GHEA Grapalat"/>
          <w:b/>
          <w:i w:val="0"/>
          <w:sz w:val="24"/>
          <w:szCs w:val="24"/>
        </w:rPr>
        <w:t xml:space="preserve">Процедура закупки организована на основании </w:t>
      </w:r>
      <w:r w:rsidRPr="00BE7FAA">
        <w:rPr>
          <w:rFonts w:ascii="GHEA Grapalat" w:hAnsi="GHEA Grapalat"/>
          <w:b/>
          <w:i w:val="0"/>
          <w:sz w:val="24"/>
          <w:szCs w:val="24"/>
        </w:rPr>
        <w:t>части 2 пункта 6 статьи 15</w:t>
      </w:r>
      <w:r>
        <w:rPr>
          <w:rFonts w:ascii="GHEA Grapalat" w:hAnsi="GHEA Grapalat"/>
          <w:b/>
          <w:i w:val="0"/>
          <w:sz w:val="24"/>
          <w:szCs w:val="24"/>
        </w:rPr>
        <w:t xml:space="preserve"> Закона</w:t>
      </w:r>
      <w:r w:rsidRPr="00BE7FAA">
        <w:rPr>
          <w:rFonts w:ascii="GHEA Grapalat" w:hAnsi="GHEA Grapalat"/>
          <w:b/>
          <w:i w:val="0"/>
          <w:sz w:val="24"/>
          <w:szCs w:val="24"/>
        </w:rPr>
        <w:t xml:space="preserve"> О закупках</w:t>
      </w:r>
      <w:r>
        <w:rPr>
          <w:rFonts w:ascii="GHEA Grapalat" w:hAnsi="GHEA Grapalat"/>
          <w:b/>
          <w:i w:val="0"/>
          <w:sz w:val="24"/>
          <w:szCs w:val="24"/>
        </w:rPr>
        <w:t>.</w:t>
      </w:r>
    </w:p>
    <w:p w14:paraId="5D247708" w14:textId="77777777" w:rsidR="007E6F04" w:rsidRPr="009044F1"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243E14B"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Pr="00C428A0">
        <w:rPr>
          <w:rFonts w:ascii="GHEA Grapalat" w:hAnsi="GHEA Grapalat"/>
        </w:rPr>
        <w:t>открытый конкурс,</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3E433732"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r w:rsidRPr="00FB2BEA">
        <w:rPr>
          <w:rFonts w:ascii="GHEA Grapalat" w:hAnsi="GHEA Grapalat"/>
          <w:b/>
          <w:bCs/>
        </w:rPr>
        <w:t xml:space="preserve">услуг </w:t>
      </w:r>
      <w:bookmarkStart w:id="0" w:name="_Hlk211521518"/>
      <w:r w:rsidR="00FB2BEA" w:rsidRPr="00FB2BEA">
        <w:rPr>
          <w:rFonts w:ascii="GHEA Grapalat" w:hAnsi="GHEA Grapalat"/>
          <w:b/>
          <w:bCs/>
          <w:iCs/>
          <w:lang w:val="hy-AM"/>
        </w:rPr>
        <w:t xml:space="preserve">по техническому контролю качества работ по ремонту тротуаров на улица </w:t>
      </w:r>
      <w:r w:rsidR="00FB2BEA" w:rsidRPr="00FB2BEA">
        <w:rPr>
          <w:rFonts w:ascii="GHEA Grapalat" w:hAnsi="GHEA Grapalat"/>
          <w:b/>
          <w:bCs/>
          <w:iCs/>
        </w:rPr>
        <w:t xml:space="preserve">Амиряна </w:t>
      </w:r>
      <w:r w:rsidR="00FB2BEA" w:rsidRPr="00FB2BEA">
        <w:rPr>
          <w:rFonts w:ascii="GHEA Grapalat" w:hAnsi="GHEA Grapalat"/>
          <w:b/>
          <w:bCs/>
          <w:iCs/>
          <w:lang w:val="hy-AM"/>
        </w:rPr>
        <w:t>административном районе Кентрон</w:t>
      </w:r>
      <w:r w:rsidR="00CD0DEF" w:rsidRPr="00CD0DEF">
        <w:rPr>
          <w:rFonts w:ascii="GHEA Grapalat" w:hAnsi="GHEA Grapalat"/>
          <w:b/>
          <w:bCs/>
        </w:rPr>
        <w:t xml:space="preserve"> </w:t>
      </w:r>
      <w:bookmarkEnd w:id="0"/>
      <w:r w:rsidR="00CD0DEF" w:rsidRPr="00CD0DEF">
        <w:rPr>
          <w:rFonts w:ascii="GHEA Grapalat" w:hAnsi="GHEA Grapalat"/>
          <w:b/>
          <w:bCs/>
        </w:rPr>
        <w:t xml:space="preserve">города Еревана в 2025 году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5FD799F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Pr="00051B69">
        <w:rPr>
          <w:rFonts w:ascii="GHEA Grapalat" w:hAnsi="GHEA Grapalat"/>
          <w:b/>
          <w:bCs/>
          <w:sz w:val="20"/>
          <w:szCs w:val="20"/>
          <w:lang w:val="af-ZA"/>
        </w:rPr>
        <w:t>10:00</w:t>
      </w:r>
      <w:r w:rsidRPr="00051B69">
        <w:rPr>
          <w:rFonts w:ascii="GHEA Grapalat" w:hAnsi="GHEA Grapalat"/>
          <w:b/>
          <w:bCs/>
        </w:rPr>
        <w:t xml:space="preserve"> часов </w:t>
      </w:r>
      <w:r w:rsidR="00A9386B">
        <w:rPr>
          <w:rFonts w:ascii="GHEA Grapalat" w:hAnsi="GHEA Grapalat"/>
          <w:b/>
          <w:bCs/>
          <w:lang w:val="hy-AM"/>
        </w:rPr>
        <w:t>17.11</w:t>
      </w:r>
      <w:r w:rsidR="006B5894">
        <w:rPr>
          <w:rFonts w:ascii="GHEA Grapalat" w:hAnsi="GHEA Grapalat"/>
          <w:b/>
          <w:bCs/>
          <w:lang w:val="hy-AM"/>
        </w:rPr>
        <w:t>.2025г</w:t>
      </w:r>
      <w:r w:rsidRPr="00051B69">
        <w:rPr>
          <w:rFonts w:ascii="GHEA Grapalat" w:hAnsi="GHEA Grapalat"/>
          <w:b/>
          <w:bCs/>
        </w:rPr>
        <w:t>.</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5691C5C"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Pr="00051B69">
        <w:rPr>
          <w:rFonts w:ascii="GHEA Grapalat" w:hAnsi="GHEA Grapalat"/>
          <w:b/>
          <w:bCs/>
          <w:sz w:val="20"/>
          <w:szCs w:val="20"/>
          <w:lang w:val="af-ZA"/>
        </w:rPr>
        <w:t>10:00</w:t>
      </w:r>
      <w:r w:rsidRPr="00051B69">
        <w:rPr>
          <w:rFonts w:ascii="GHEA Grapalat" w:hAnsi="GHEA Grapalat"/>
          <w:b/>
          <w:bCs/>
        </w:rPr>
        <w:t xml:space="preserve"> часов </w:t>
      </w:r>
      <w:r w:rsidR="00A9386B">
        <w:rPr>
          <w:rFonts w:ascii="GHEA Grapalat" w:hAnsi="GHEA Grapalat"/>
          <w:b/>
          <w:bCs/>
          <w:lang w:val="hy-AM"/>
        </w:rPr>
        <w:t>17.11</w:t>
      </w:r>
      <w:r w:rsidR="006B5894">
        <w:rPr>
          <w:rFonts w:ascii="GHEA Grapalat" w:hAnsi="GHEA Grapalat"/>
          <w:b/>
          <w:bCs/>
          <w:lang w:val="hy-AM"/>
        </w:rPr>
        <w:t>.2025г</w:t>
      </w:r>
      <w:r w:rsidRPr="00051B69">
        <w:rPr>
          <w:rFonts w:ascii="GHEA Grapalat" w:hAnsi="GHEA Grapalat"/>
          <w:b/>
          <w:bCs/>
        </w:rPr>
        <w:t>.</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Обжалование данной процедуры осуществляется в порядке, установленном </w:t>
      </w:r>
      <w:r w:rsidRPr="00051B69">
        <w:rPr>
          <w:rFonts w:ascii="GHEA Grapalat" w:hAnsi="GHEA Grapalat"/>
        </w:rPr>
        <w:lastRenderedPageBreak/>
        <w:t>законом РА "О закупках" и гражданским процессуальным кодексом РА.</w:t>
      </w:r>
    </w:p>
    <w:p w14:paraId="3A686DFD" w14:textId="3C6C24F3" w:rsidR="00051B69" w:rsidRPr="00051B69" w:rsidRDefault="00051B69" w:rsidP="00051B69">
      <w:pPr>
        <w:ind w:firstLine="567"/>
        <w:jc w:val="both"/>
        <w:rPr>
          <w:rFonts w:ascii="GHEA Grapalat" w:hAnsi="GHEA Grapalat"/>
        </w:rPr>
      </w:pPr>
      <w:r w:rsidRPr="00051B69">
        <w:rPr>
          <w:rFonts w:ascii="GHEA Grapalat" w:hAnsi="GHEA Grapalat"/>
        </w:rPr>
        <w:t xml:space="preserve">Для получения дополнительной информации, связанной с настоящим объявлением, можно обратиться к секретарю Оценочной комиссии </w:t>
      </w:r>
      <w:r w:rsidR="00CD0DEF">
        <w:rPr>
          <w:rFonts w:ascii="GHEA Grapalat" w:hAnsi="GHEA Grapalat"/>
        </w:rPr>
        <w:t>А. Амирханян</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7A9533AC"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CD0DEF">
        <w:rPr>
          <w:rFonts w:ascii="GHEA Grapalat" w:hAnsi="GHEA Grapalat"/>
          <w:lang w:val="hy-AM"/>
        </w:rPr>
        <w:t>001-317</w:t>
      </w:r>
    </w:p>
    <w:p w14:paraId="2197D786" w14:textId="76940879"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CD0DEF">
        <w:rPr>
          <w:rFonts w:ascii="GHEA Grapalat" w:hAnsi="GHEA Grapalat"/>
          <w:lang w:val="en-US"/>
        </w:rPr>
        <w:t>anahit</w:t>
      </w:r>
      <w:proofErr w:type="spellEnd"/>
      <w:r w:rsidR="00CD0DEF" w:rsidRPr="00CD0DEF">
        <w:rPr>
          <w:rFonts w:ascii="GHEA Grapalat" w:hAnsi="GHEA Grapalat"/>
        </w:rPr>
        <w:t>.</w:t>
      </w:r>
      <w:proofErr w:type="spellStart"/>
      <w:r w:rsidR="00CD0DEF">
        <w:rPr>
          <w:rFonts w:ascii="GHEA Grapalat" w:hAnsi="GHEA Grapalat"/>
          <w:lang w:val="en-US"/>
        </w:rPr>
        <w:t>amirkhanyan</w:t>
      </w:r>
      <w:proofErr w:type="spellEnd"/>
      <w:r w:rsidR="00C428A0" w:rsidRPr="00C428A0">
        <w:rPr>
          <w:rFonts w:ascii="GHEA Grapalat" w:hAnsi="GHEA Grapalat"/>
        </w:rPr>
        <w:t>@</w:t>
      </w:r>
      <w:proofErr w:type="spellStart"/>
      <w:r w:rsidR="00C428A0">
        <w:rPr>
          <w:rFonts w:ascii="GHEA Grapalat" w:hAnsi="GHEA Grapalat"/>
          <w:lang w:val="en-US"/>
        </w:rPr>
        <w:t>yerevan</w:t>
      </w:r>
      <w:proofErr w:type="spellEnd"/>
      <w:r w:rsidR="00C428A0" w:rsidRPr="00C428A0">
        <w:rPr>
          <w:rFonts w:ascii="GHEA Grapalat" w:hAnsi="GHEA Grapalat"/>
        </w:rPr>
        <w:t>.</w:t>
      </w:r>
      <w:r w:rsidR="00C428A0">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2F01733D"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ОТКРЫТЫЙ КОНКУРС, ОБЪЯВЛЕННЫЙ С ЦЕЛЬЮ </w:t>
      </w:r>
      <w:r w:rsidR="001B7D6B" w:rsidRPr="00051B69">
        <w:rPr>
          <w:rFonts w:ascii="GHEA Grapalat" w:hAnsi="GHEA Grapalat"/>
        </w:rPr>
        <w:t xml:space="preserve">ПРИОБРЕТЕНИЯ КОНСАЛТИНГОВЫХ УСЛУГ </w:t>
      </w:r>
      <w:r w:rsidR="00FB2BEA" w:rsidRPr="00FB2BEA">
        <w:rPr>
          <w:rFonts w:ascii="GHEA Grapalat" w:hAnsi="GHEA Grapalat"/>
        </w:rPr>
        <w:t xml:space="preserve">ПО ТЕХНИЧЕСКОМУ КОНТРОЛЮ КАЧЕСТВА РАБОТ ПО РЕМОНТУ ТРОТУАРОВ НА УЛИЦА АМИРЯНА АДМИНИСТРАТИВНОМ РАЙОНЕ КЕНТРОН </w:t>
      </w:r>
      <w:r w:rsidR="00CD0DEF" w:rsidRPr="00CD0DEF">
        <w:rPr>
          <w:rFonts w:ascii="GHEA Grapalat" w:hAnsi="GHEA Grapalat"/>
        </w:rPr>
        <w:t>ГОРОДА ЕРЕВАНА В 2025 ГОДУ</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1" w:author="Inesa Kocharyan" w:date="2025-03-19T12:30:00Z"/>
          <w:rFonts w:ascii="GHEA Grapalat" w:hAnsi="GHEA Grapalat" w:cs="Sylfaen"/>
          <w:b/>
        </w:rPr>
      </w:pPr>
      <w:del w:id="2"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08171EBA"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FB2BEA" w:rsidRPr="00FB2BEA">
        <w:rPr>
          <w:rFonts w:ascii="GHEA Grapalat" w:hAnsi="GHEA Grapalat"/>
          <w:b/>
        </w:rPr>
        <w:t xml:space="preserve">ПО ТЕХНИЧЕСКОМУ КОНТРОЛЮ КАЧЕСТВА РАБОТ ПО РЕМОНТУ ТРОТУАРОВ НА УЛИЦА АМИРЯНА АДМИНИСТРАТИВНОМ РАЙОНЕ КЕНТРОН </w:t>
      </w:r>
      <w:r w:rsidR="00CD0DEF" w:rsidRPr="00CD0DEF">
        <w:rPr>
          <w:rFonts w:ascii="GHEA Grapalat" w:hAnsi="GHEA Grapalat"/>
          <w:b/>
        </w:rPr>
        <w:t>ГОРОДА ЕРЕВАНА В 2025 ГОДУ</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77777777"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ОТКРЫТЫЙ КОНКУРС,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5D124541"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C428A0">
        <w:rPr>
          <w:rFonts w:ascii="GHEA Grapalat" w:hAnsi="GHEA Grapalat"/>
          <w:spacing w:val="-6"/>
        </w:rPr>
        <w:t>ԵՔ-ԲՄԽԾՁԲ-</w:t>
      </w:r>
      <w:r w:rsidR="00FB2BEA">
        <w:rPr>
          <w:rFonts w:ascii="GHEA Grapalat" w:hAnsi="GHEA Grapalat"/>
          <w:spacing w:val="-6"/>
        </w:rPr>
        <w:t>25/46</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6C7767E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CD0DEF">
        <w:rPr>
          <w:rFonts w:ascii="GHEA Grapalat" w:hAnsi="GHEA Grapalat"/>
          <w:b/>
          <w:bCs/>
          <w:i/>
          <w:iCs/>
          <w:sz w:val="20"/>
          <w:szCs w:val="20"/>
          <w:lang w:val="hy-AM"/>
        </w:rPr>
        <w:t>anahit.amirkhanyan</w:t>
      </w:r>
      <w:r w:rsidR="00C428A0">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1D4EFB4E"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FB2BEA" w:rsidRPr="00FB2BEA">
        <w:rPr>
          <w:rFonts w:ascii="GHEA Grapalat" w:hAnsi="GHEA Grapalat"/>
          <w:b/>
          <w:bCs/>
        </w:rPr>
        <w:t>по техническому контролю качества работ по ремонту тротуаров на улица Амиряна административном районе Кентрон</w:t>
      </w:r>
      <w:r w:rsidR="00CD0DEF" w:rsidRPr="00CD0DEF">
        <w:rPr>
          <w:rFonts w:ascii="GHEA Grapalat" w:hAnsi="GHEA Grapalat"/>
          <w:b/>
          <w:bCs/>
        </w:rPr>
        <w:t xml:space="preserve"> Еревана в 2025 году </w:t>
      </w:r>
      <w:r w:rsidRPr="00051B69">
        <w:rPr>
          <w:rFonts w:ascii="GHEA Grapalat" w:hAnsi="GHEA Grapalat"/>
        </w:rPr>
        <w:t xml:space="preserve">для нужд мэрии г. Еревана, которые сгруппированы в </w:t>
      </w:r>
      <w:r w:rsidR="00A9386B">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3" w:author="Vardan" w:date="2022-05-29T21:53:00Z"/>
        </w:trPr>
        <w:tc>
          <w:tcPr>
            <w:tcW w:w="1035" w:type="dxa"/>
            <w:vAlign w:val="center"/>
          </w:tcPr>
          <w:p w14:paraId="41662070" w14:textId="77777777" w:rsidR="00051B69" w:rsidRPr="00051B69" w:rsidRDefault="00051B69" w:rsidP="00051B69">
            <w:pPr>
              <w:widowControl w:val="0"/>
              <w:spacing w:after="120"/>
              <w:jc w:val="center"/>
              <w:rPr>
                <w:ins w:id="4"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5"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6" w:author="Vardan" w:date="2022-05-29T21:53:00Z"/>
                <w:rFonts w:ascii="GHEA Grapalat" w:hAnsi="GHEA Grapalat"/>
                <w:u w:val="single"/>
              </w:rPr>
            </w:pPr>
          </w:p>
        </w:tc>
      </w:tr>
      <w:tr w:rsidR="00CD0DEF" w:rsidRPr="00051B69" w14:paraId="61CFFAF7" w14:textId="77777777" w:rsidTr="00EA35BC">
        <w:trPr>
          <w:jc w:val="center"/>
        </w:trPr>
        <w:tc>
          <w:tcPr>
            <w:tcW w:w="1035" w:type="dxa"/>
            <w:vAlign w:val="center"/>
          </w:tcPr>
          <w:p w14:paraId="3ACE4FB0" w14:textId="77777777" w:rsidR="00CD0DEF" w:rsidRPr="00051B69" w:rsidRDefault="00CD0DEF" w:rsidP="00CD0DEF">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17D3D387" w14:textId="513CFFE4" w:rsidR="00CD0DEF" w:rsidRPr="00FB2BEA" w:rsidRDefault="00FB2BEA" w:rsidP="00CD0DEF">
            <w:pPr>
              <w:widowControl w:val="0"/>
              <w:spacing w:after="120"/>
              <w:jc w:val="center"/>
              <w:rPr>
                <w:rFonts w:ascii="GHEA Grapalat" w:hAnsi="GHEA Grapalat"/>
                <w:lang w:val="hy-AM"/>
              </w:rPr>
            </w:pPr>
            <w:r>
              <w:rPr>
                <w:rFonts w:ascii="GHEA Grapalat" w:hAnsi="GHEA Grapalat"/>
                <w:b/>
                <w:bCs/>
                <w:sz w:val="22"/>
                <w:szCs w:val="28"/>
                <w:lang w:val="hy-AM"/>
              </w:rPr>
              <w:t>4 924 558</w:t>
            </w:r>
          </w:p>
        </w:tc>
        <w:tc>
          <w:tcPr>
            <w:tcW w:w="6317" w:type="dxa"/>
            <w:vAlign w:val="center"/>
          </w:tcPr>
          <w:p w14:paraId="3466AB8C" w14:textId="41832E39" w:rsidR="00CD0DEF" w:rsidRPr="00CD0DEF" w:rsidRDefault="00CD0DEF" w:rsidP="00CD0DEF">
            <w:pPr>
              <w:widowControl w:val="0"/>
              <w:spacing w:after="120"/>
              <w:jc w:val="center"/>
              <w:rPr>
                <w:rFonts w:ascii="GHEA Grapalat" w:hAnsi="GHEA Grapalat"/>
                <w:lang w:val="hy-AM"/>
              </w:rPr>
            </w:pPr>
            <w:r w:rsidRPr="003C01F2">
              <w:rPr>
                <w:rFonts w:ascii="GHEA Grapalat" w:hAnsi="GHEA Grapalat"/>
              </w:rPr>
              <w:t xml:space="preserve">Консалтинговые услуги </w:t>
            </w:r>
            <w:r w:rsidR="00FB2BEA" w:rsidRPr="00FB2BEA">
              <w:rPr>
                <w:rFonts w:ascii="GHEA Grapalat" w:hAnsi="GHEA Grapalat"/>
              </w:rPr>
              <w:t xml:space="preserve">по техническому контролю качества работ по ремонту тротуаров на улица Амиряна административном районе Кентрон </w:t>
            </w:r>
            <w:r w:rsidRPr="00CD0DEF">
              <w:rPr>
                <w:rFonts w:ascii="GHEA Grapalat" w:hAnsi="GHEA Grapalat"/>
              </w:rPr>
              <w:t>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38AD77F" w14:textId="05235B14" w:rsidR="00944EB4" w:rsidRP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lastRenderedPageBreak/>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CAA3C2" w14:textId="77777777" w:rsid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w:t>
      </w:r>
      <w:r w:rsidRPr="009044F1">
        <w:rPr>
          <w:rFonts w:ascii="GHEA Grapalat" w:hAnsi="GHEA Grapalat"/>
        </w:rPr>
        <w:lastRenderedPageBreak/>
        <w:t>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w:t>
            </w:r>
            <w:r w:rsidRPr="00A14368">
              <w:rPr>
                <w:rFonts w:ascii="GHEA Grapalat" w:hAnsi="GHEA Grapalat"/>
                <w:color w:val="000000"/>
              </w:rPr>
              <w:lastRenderedPageBreak/>
              <w:t>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w:t>
            </w:r>
            <w:r w:rsidRPr="00DE746E">
              <w:rPr>
                <w:rFonts w:ascii="GHEA Grapalat" w:hAnsi="GHEA Grapalat"/>
                <w:color w:val="000000"/>
              </w:rPr>
              <w:lastRenderedPageBreak/>
              <w:t>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строительных </w:t>
            </w:r>
            <w:r w:rsidRPr="005F4445">
              <w:rPr>
                <w:rFonts w:ascii="GHEA Grapalat" w:hAnsi="GHEA Grapalat"/>
                <w:color w:val="000000"/>
              </w:rPr>
              <w:lastRenderedPageBreak/>
              <w:t xml:space="preserve">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190AA99B" w14:textId="4A633C52" w:rsidR="00A14368" w:rsidRDefault="006F091A" w:rsidP="003D08B6">
      <w:pPr>
        <w:widowControl w:val="0"/>
        <w:tabs>
          <w:tab w:val="left" w:pos="1134"/>
        </w:tabs>
        <w:spacing w:after="160" w:line="360" w:lineRule="auto"/>
        <w:ind w:firstLine="567"/>
        <w:jc w:val="both"/>
        <w:rPr>
          <w:rFonts w:ascii="GHEA Grapalat" w:hAnsi="GHEA Grapalat"/>
          <w:b/>
          <w:bCs/>
          <w:lang w:val="hy-AM"/>
        </w:rPr>
      </w:pPr>
      <w:r w:rsidRPr="003C01F2">
        <w:rPr>
          <w:rFonts w:ascii="GHEA Grapalat" w:hAnsi="GHEA Grapalat"/>
          <w:b/>
          <w:bCs/>
        </w:rPr>
        <w:t xml:space="preserve">а) </w:t>
      </w:r>
      <w:r w:rsidR="00A14368" w:rsidRPr="00A14368">
        <w:rPr>
          <w:rFonts w:ascii="GHEA Grapalat" w:hAnsi="GHEA Grapalat"/>
          <w:b/>
          <w:bCs/>
        </w:rPr>
        <w:t>В основном составе должен быть задействован минимум  1 технический контролер</w:t>
      </w:r>
      <w:r w:rsidR="001B7D6B">
        <w:rPr>
          <w:rFonts w:ascii="GHEA Grapalat" w:hAnsi="GHEA Grapalat"/>
          <w:b/>
          <w:bCs/>
        </w:rPr>
        <w:t xml:space="preserve"> </w:t>
      </w:r>
      <w:r w:rsidR="00A14368" w:rsidRPr="00A14368">
        <w:rPr>
          <w:rFonts w:ascii="GHEA Grapalat" w:hAnsi="GHEA Grapalat"/>
          <w:b/>
          <w:bCs/>
        </w:rPr>
        <w:t>инженер жилых, общественных и производственных объектов.</w:t>
      </w:r>
    </w:p>
    <w:p w14:paraId="67B65724" w14:textId="15B9EECB" w:rsidR="00C761DB" w:rsidRPr="006F091A" w:rsidRDefault="00C761DB" w:rsidP="003D08B6">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 xml:space="preserve">(четко указав в </w:t>
      </w:r>
      <w:r>
        <w:rPr>
          <w:rFonts w:ascii="GHEA Grapalat" w:hAnsi="GHEA Grapalat"/>
          <w:color w:val="FF0000"/>
        </w:rPr>
        <w:lastRenderedPageBreak/>
        <w:t>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lastRenderedPageBreak/>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w:t>
      </w:r>
      <w:r w:rsidRPr="009044F1">
        <w:rPr>
          <w:rFonts w:ascii="GHEA Grapalat" w:hAnsi="GHEA Grapalat"/>
        </w:rPr>
        <w:lastRenderedPageBreak/>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14:paraId="2008FBFD" w14:textId="3D2E24A5"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C428A0" w:rsidRPr="00C428A0">
        <w:rPr>
          <w:rFonts w:ascii="GHEA Grapalat" w:hAnsi="GHEA Grapalat"/>
          <w:b/>
          <w:bCs/>
          <w:sz w:val="24"/>
          <w:szCs w:val="24"/>
        </w:rPr>
        <w:t xml:space="preserve">10:00 часов </w:t>
      </w:r>
      <w:r w:rsidR="00A9386B">
        <w:rPr>
          <w:rFonts w:ascii="GHEA Grapalat" w:hAnsi="GHEA Grapalat"/>
          <w:b/>
          <w:bCs/>
          <w:sz w:val="24"/>
          <w:szCs w:val="24"/>
        </w:rPr>
        <w:t>17.11</w:t>
      </w:r>
      <w:r w:rsidR="006B5894">
        <w:rPr>
          <w:rFonts w:ascii="GHEA Grapalat" w:hAnsi="GHEA Grapalat"/>
          <w:b/>
          <w:bCs/>
          <w:sz w:val="24"/>
          <w:szCs w:val="24"/>
        </w:rPr>
        <w:t>.2025г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00F8BAC4"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10:00 часов </w:t>
      </w:r>
      <w:r w:rsidR="00A9386B">
        <w:rPr>
          <w:rFonts w:ascii="GHEA Grapalat" w:hAnsi="GHEA Grapalat"/>
          <w:b/>
          <w:bCs/>
          <w:sz w:val="24"/>
          <w:szCs w:val="24"/>
        </w:rPr>
        <w:t>17.11</w:t>
      </w:r>
      <w:r w:rsidR="006B5894">
        <w:rPr>
          <w:rFonts w:ascii="GHEA Grapalat" w:hAnsi="GHEA Grapalat"/>
          <w:b/>
          <w:bCs/>
          <w:sz w:val="24"/>
          <w:szCs w:val="24"/>
        </w:rPr>
        <w:t>.2025г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w:t>
      </w:r>
      <w:r w:rsidRPr="009044F1">
        <w:rPr>
          <w:rFonts w:ascii="GHEA Grapalat" w:hAnsi="GHEA Grapalat"/>
        </w:rPr>
        <w:lastRenderedPageBreak/>
        <w:t xml:space="preserve">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 xml:space="preserve">не </w:t>
      </w:r>
      <w:r w:rsidR="0026768D" w:rsidRPr="004F6817">
        <w:rPr>
          <w:rFonts w:ascii="GHEA Grapalat" w:hAnsi="GHEA Grapalat"/>
          <w:sz w:val="24"/>
          <w:szCs w:val="24"/>
        </w:rPr>
        <w:lastRenderedPageBreak/>
        <w:t>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23923A0" w14:textId="77777777" w:rsidR="00944EB4" w:rsidRPr="00704869" w:rsidRDefault="00944EB4" w:rsidP="00944EB4">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t>8.9.</w:t>
      </w:r>
      <w:r w:rsidRPr="00FE73AC">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w:t>
      </w:r>
      <w:r w:rsidRPr="00FE73AC">
        <w:rPr>
          <w:rFonts w:ascii="GHEA Grapalat" w:hAnsi="GHEA Grapalat"/>
          <w:sz w:val="24"/>
          <w:szCs w:val="24"/>
        </w:rPr>
        <w:lastRenderedPageBreak/>
        <w:t>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31C073"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lang w:val="hy-AM"/>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4DDBB34" w14:textId="48BD99F8" w:rsidR="00944EB4" w:rsidRPr="00944EB4" w:rsidRDefault="00944EB4" w:rsidP="00944EB4">
      <w:pPr>
        <w:pStyle w:val="norm"/>
        <w:widowControl w:val="0"/>
        <w:tabs>
          <w:tab w:val="left" w:pos="1134"/>
        </w:tabs>
        <w:spacing w:after="160" w:line="240" w:lineRule="auto"/>
        <w:ind w:firstLine="567"/>
        <w:rPr>
          <w:rFonts w:ascii="GHEA Grapalat" w:hAnsi="GHEA Grapalat" w:cs="Sylfaen"/>
          <w:sz w:val="24"/>
          <w:szCs w:val="24"/>
          <w:lang w:val="hy-AM"/>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7FBF9779" w14:textId="77777777" w:rsidR="00944EB4" w:rsidRDefault="0068697B" w:rsidP="007663F8">
      <w:pPr>
        <w:widowControl w:val="0"/>
        <w:tabs>
          <w:tab w:val="left" w:pos="142"/>
        </w:tabs>
        <w:ind w:left="-360"/>
        <w:jc w:val="both"/>
        <w:rPr>
          <w:rFonts w:ascii="GHEA Grapalat" w:hAnsi="GHEA Grapalat" w:cs="Sylfaen"/>
          <w:lang w:val="hy-AM"/>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p>
    <w:p w14:paraId="7422ECE6" w14:textId="77777777" w:rsidR="00944EB4" w:rsidRPr="00FE73AC"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w:t>
      </w:r>
      <w:r w:rsidRPr="00FE73AC">
        <w:rPr>
          <w:rFonts w:ascii="GHEA Grapalat" w:hAnsi="GHEA Grapalat" w:cs="Sylfaen"/>
        </w:rPr>
        <w:lastRenderedPageBreak/>
        <w:t>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AE71BC7" w14:textId="77777777" w:rsidR="00944EB4" w:rsidRPr="00704869"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lastRenderedPageBreak/>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BFF519C"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2B4525">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w:t>
      </w:r>
      <w:r w:rsidRPr="000811C1">
        <w:rPr>
          <w:rFonts w:ascii="GHEA Grapalat" w:hAnsi="GHEA Grapalat" w:cs="Sylfaen"/>
        </w:rPr>
        <w:lastRenderedPageBreak/>
        <w:t xml:space="preserve">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w:t>
      </w:r>
      <w:r>
        <w:rPr>
          <w:rFonts w:ascii="GHEA Grapalat" w:hAnsi="GHEA Grapalat"/>
        </w:rPr>
        <w:lastRenderedPageBreak/>
        <w:t>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5CEB836D"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ԵՔ-ԲՄԽԾՁԲ-</w:t>
      </w:r>
      <w:r w:rsidR="00FB2BEA">
        <w:rPr>
          <w:rFonts w:ascii="GHEA Grapalat" w:hAnsi="GHEA Grapalat"/>
          <w:b/>
          <w:sz w:val="24"/>
          <w:szCs w:val="24"/>
        </w:rPr>
        <w:t>25/46</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5C32BE45"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ԵՔ-ԲՄԽԾՁԲ-</w:t>
      </w:r>
      <w:r w:rsidR="00FB2BEA">
        <w:rPr>
          <w:rFonts w:ascii="GHEA Grapalat" w:hAnsi="GHEA Grapalat"/>
        </w:rPr>
        <w:t>25/46</w:t>
      </w:r>
      <w:r>
        <w:rPr>
          <w:rFonts w:ascii="GHEA Grapalat" w:hAnsi="GHEA Grapalat"/>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035A0B9C"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ԵՔ-ԲՄԽԾՁԲ-</w:t>
      </w:r>
      <w:r w:rsidR="00FB2BEA">
        <w:rPr>
          <w:rFonts w:ascii="GHEA Grapalat" w:hAnsi="GHEA Grapalat"/>
        </w:rPr>
        <w:t>25/46</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1FEF4D66"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ԵՔ-ԲՄԽԾՁԲ-</w:t>
      </w:r>
      <w:r w:rsidR="00FB2BEA">
        <w:rPr>
          <w:rFonts w:ascii="GHEA Grapalat" w:hAnsi="GHEA Grapalat"/>
        </w:rPr>
        <w:t>25/46</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4D64B498"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FB2BEA">
        <w:rPr>
          <w:rFonts w:ascii="GHEA Grapalat" w:hAnsi="GHEA Grapalat"/>
          <w:b/>
          <w:sz w:val="24"/>
          <w:szCs w:val="24"/>
        </w:rPr>
        <w:t>25/46</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77777777"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14:paraId="0DB29870" w14:textId="2C430672"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ԵՔ-ԲՄԽԾՁԲ-</w:t>
      </w:r>
      <w:r w:rsidR="00FB2BEA">
        <w:rPr>
          <w:rFonts w:ascii="GHEA Grapalat" w:hAnsi="GHEA Grapalat"/>
          <w:b/>
          <w:i w:val="0"/>
          <w:sz w:val="24"/>
          <w:szCs w:val="24"/>
        </w:rPr>
        <w:t>25/46</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1C7E184A"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FB2BEA">
        <w:rPr>
          <w:rFonts w:ascii="GHEA Grapalat" w:hAnsi="GHEA Grapalat"/>
          <w:b/>
          <w:sz w:val="24"/>
          <w:szCs w:val="24"/>
        </w:rPr>
        <w:t>25/46</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596295DE"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428A0">
        <w:rPr>
          <w:rFonts w:ascii="GHEA Grapalat" w:hAnsi="GHEA Grapalat"/>
          <w:spacing w:val="-6"/>
        </w:rPr>
        <w:t>ԵՔ-ԲՄԽԾՁԲ-</w:t>
      </w:r>
      <w:r w:rsidR="00FB2BEA">
        <w:rPr>
          <w:rFonts w:ascii="GHEA Grapalat" w:hAnsi="GHEA Grapalat"/>
          <w:spacing w:val="-6"/>
        </w:rPr>
        <w:t>25/46</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CD0DEF"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CD0DEF" w:rsidRPr="005744FC" w:rsidRDefault="00CD0DEF" w:rsidP="00CD0DE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0D2EF6EA" w:rsidR="00CD0DEF" w:rsidRPr="00CD0DEF" w:rsidRDefault="00CD0DEF" w:rsidP="00CD0DEF">
            <w:pPr>
              <w:widowControl w:val="0"/>
              <w:jc w:val="center"/>
              <w:rPr>
                <w:rFonts w:ascii="GHEA Grapalat" w:hAnsi="GHEA Grapalat"/>
                <w:sz w:val="20"/>
                <w:szCs w:val="20"/>
              </w:rPr>
            </w:pPr>
            <w:r w:rsidRPr="00CD0DEF">
              <w:rPr>
                <w:rFonts w:ascii="GHEA Grapalat" w:hAnsi="GHEA Grapalat"/>
                <w:sz w:val="20"/>
                <w:szCs w:val="20"/>
              </w:rPr>
              <w:t xml:space="preserve">Консалтинговые услуги </w:t>
            </w:r>
            <w:r w:rsidR="00FB2BEA" w:rsidRPr="00FB2BEA">
              <w:rPr>
                <w:rFonts w:ascii="GHEA Grapalat" w:hAnsi="GHEA Grapalat"/>
                <w:sz w:val="20"/>
                <w:szCs w:val="20"/>
              </w:rPr>
              <w:t>по техническому контролю качества работ по ремонту тротуаров на улица Амиряна административном районе Кентрон</w:t>
            </w:r>
            <w:r w:rsidR="00FB2BEA">
              <w:rPr>
                <w:rFonts w:ascii="GHEA Grapalat" w:hAnsi="GHEA Grapalat"/>
                <w:sz w:val="20"/>
                <w:szCs w:val="20"/>
                <w:lang w:val="hy-AM"/>
              </w:rPr>
              <w:t xml:space="preserve">  </w:t>
            </w:r>
            <w:r w:rsidRPr="00CD0DEF">
              <w:rPr>
                <w:rFonts w:ascii="GHEA Grapalat" w:hAnsi="GHEA Grapalat"/>
                <w:sz w:val="20"/>
                <w:szCs w:val="20"/>
              </w:rPr>
              <w:t>города Еревана</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CD0DEF" w:rsidRPr="005744FC" w:rsidRDefault="00CD0DEF" w:rsidP="00CD0DE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CD0DEF" w:rsidRPr="005744FC" w:rsidRDefault="00CD0DEF" w:rsidP="00CD0DE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CD0DEF" w:rsidRPr="005744FC" w:rsidRDefault="00CD0DEF" w:rsidP="00CD0DEF">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785FC62D"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ԵՔ-ԲՄԽԾՁԲ-</w:t>
      </w:r>
      <w:r w:rsidR="00FB2BEA">
        <w:rPr>
          <w:rFonts w:ascii="GHEA Grapalat" w:hAnsi="GHEA Grapalat"/>
          <w:b/>
          <w:sz w:val="24"/>
          <w:szCs w:val="24"/>
        </w:rPr>
        <w:t>25/46</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67268693"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CD0DEF">
          <w:rPr>
            <w:rFonts w:ascii="GHEA Grapalat" w:hAnsi="GHEA Grapalat"/>
            <w:color w:val="0000FF"/>
            <w:sz w:val="20"/>
            <w:szCs w:val="20"/>
            <w:u w:val="single"/>
            <w:lang w:val="hy-AM" w:eastAsia="en-US" w:bidi="ar-SA"/>
          </w:rPr>
          <w:t>anahit.amirkhanyan</w:t>
        </w:r>
        <w:r w:rsidR="00C428A0">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lastRenderedPageBreak/>
        <w:t xml:space="preserve"> </w:t>
      </w:r>
    </w:p>
    <w:p w14:paraId="29BF0073" w14:textId="77777777" w:rsidR="002B4525" w:rsidRPr="002B4525" w:rsidRDefault="002B4525" w:rsidP="002B4525">
      <w:pPr>
        <w:jc w:val="right"/>
        <w:rPr>
          <w:rFonts w:ascii="GHEA Grapalat" w:hAnsi="GHEA Grapalat" w:cs="GHEA Grapalat"/>
          <w:i/>
        </w:rPr>
      </w:pPr>
      <w:r w:rsidRPr="002B4525">
        <w:rPr>
          <w:rFonts w:ascii="GHEA Grapalat" w:hAnsi="GHEA Grapalat"/>
          <w:i/>
        </w:rPr>
        <w:t>Приложение № 5.1</w:t>
      </w:r>
    </w:p>
    <w:p w14:paraId="1F8117A4" w14:textId="77777777" w:rsidR="002B4525" w:rsidRPr="002B4525" w:rsidRDefault="002B4525" w:rsidP="002B4525">
      <w:pPr>
        <w:widowControl w:val="0"/>
        <w:spacing w:after="160"/>
        <w:jc w:val="right"/>
        <w:rPr>
          <w:rFonts w:ascii="GHEA Grapalat" w:hAnsi="GHEA Grapalat" w:cs="GHEA Grapalat"/>
          <w:i/>
        </w:rPr>
      </w:pPr>
      <w:r w:rsidRPr="002B4525">
        <w:rPr>
          <w:rFonts w:ascii="GHEA Grapalat" w:hAnsi="GHEA Grapalat"/>
          <w:i/>
        </w:rPr>
        <w:t>к Приглашению на открытый конкурс</w:t>
      </w:r>
      <w:r w:rsidRPr="002B4525">
        <w:rPr>
          <w:rFonts w:ascii="GHEA Grapalat" w:hAnsi="GHEA Grapalat"/>
          <w:i/>
        </w:rPr>
        <w:br/>
        <w:t>под кодом ԵՔ-ՀԲՄԽԾՁԲ-25/40</w:t>
      </w:r>
    </w:p>
    <w:p w14:paraId="3674BC94" w14:textId="77777777" w:rsidR="002B4525" w:rsidRPr="002B4525" w:rsidRDefault="002B4525" w:rsidP="002B4525">
      <w:pPr>
        <w:widowControl w:val="0"/>
        <w:spacing w:after="160"/>
        <w:jc w:val="center"/>
        <w:rPr>
          <w:rFonts w:ascii="GHEA Grapalat" w:hAnsi="GHEA Grapalat"/>
          <w:b/>
        </w:rPr>
      </w:pPr>
    </w:p>
    <w:p w14:paraId="377356FA" w14:textId="77777777" w:rsidR="002B4525" w:rsidRPr="002B4525" w:rsidRDefault="002B4525" w:rsidP="002B4525">
      <w:pPr>
        <w:widowControl w:val="0"/>
        <w:spacing w:after="160"/>
        <w:jc w:val="center"/>
        <w:rPr>
          <w:rFonts w:ascii="GHEA Grapalat" w:hAnsi="GHEA Grapalat" w:cs="GHEA Grapalat"/>
          <w:b/>
        </w:rPr>
      </w:pPr>
      <w:r w:rsidRPr="002B4525">
        <w:rPr>
          <w:rFonts w:ascii="GHEA Grapalat" w:hAnsi="GHEA Grapalat"/>
          <w:b/>
        </w:rPr>
        <w:t xml:space="preserve">СОГЛАШЕНИЕ О НЕУСТОЙКЕ </w:t>
      </w:r>
    </w:p>
    <w:p w14:paraId="5EDC8D29" w14:textId="77777777" w:rsidR="002B4525" w:rsidRPr="002B4525" w:rsidRDefault="002B4525" w:rsidP="002B4525">
      <w:pPr>
        <w:widowControl w:val="0"/>
        <w:spacing w:after="160"/>
        <w:jc w:val="center"/>
        <w:rPr>
          <w:rFonts w:ascii="GHEA Grapalat" w:hAnsi="GHEA Grapalat" w:cs="GHEA Grapalat"/>
          <w:b/>
        </w:rPr>
      </w:pPr>
      <w:r w:rsidRPr="002B4525">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B4525" w:rsidRPr="002B4525" w14:paraId="3F44C8D9" w14:textId="77777777" w:rsidTr="002B4525">
        <w:tc>
          <w:tcPr>
            <w:tcW w:w="4786" w:type="dxa"/>
            <w:hideMark/>
          </w:tcPr>
          <w:p w14:paraId="4E203DA7" w14:textId="77777777" w:rsidR="002B4525" w:rsidRPr="002B4525" w:rsidRDefault="002B4525" w:rsidP="002B4525">
            <w:pPr>
              <w:widowControl w:val="0"/>
              <w:spacing w:after="160"/>
              <w:rPr>
                <w:rFonts w:ascii="GHEA Grapalat" w:hAnsi="GHEA Grapalat" w:cs="GHEA Grapalat"/>
                <w:b/>
                <w:lang w:val="en-US"/>
              </w:rPr>
            </w:pPr>
            <w:r w:rsidRPr="002B4525">
              <w:rPr>
                <w:rFonts w:ascii="GHEA Grapalat" w:hAnsi="GHEA Grapalat"/>
              </w:rPr>
              <w:t>г. Ереван</w:t>
            </w:r>
          </w:p>
        </w:tc>
        <w:tc>
          <w:tcPr>
            <w:tcW w:w="4500" w:type="dxa"/>
            <w:hideMark/>
          </w:tcPr>
          <w:p w14:paraId="45EA0EC0" w14:textId="77777777" w:rsidR="002B4525" w:rsidRPr="002B4525" w:rsidRDefault="002B4525" w:rsidP="002B4525">
            <w:pPr>
              <w:widowControl w:val="0"/>
              <w:spacing w:after="160"/>
              <w:jc w:val="right"/>
              <w:rPr>
                <w:rFonts w:ascii="GHEA Grapalat" w:hAnsi="GHEA Grapalat" w:cs="GHEA Grapalat"/>
                <w:b/>
              </w:rPr>
            </w:pPr>
            <w:r w:rsidRPr="002B4525">
              <w:rPr>
                <w:rFonts w:ascii="GHEA Grapalat" w:hAnsi="GHEA Grapalat"/>
              </w:rPr>
              <w:t>"</w:t>
            </w:r>
            <w:r w:rsidRPr="002B4525">
              <w:rPr>
                <w:rFonts w:ascii="GHEA Grapalat" w:hAnsi="GHEA Grapalat"/>
                <w:lang w:val="en-US"/>
              </w:rPr>
              <w:tab/>
            </w:r>
            <w:r w:rsidRPr="002B4525">
              <w:rPr>
                <w:rFonts w:ascii="GHEA Grapalat" w:hAnsi="GHEA Grapalat"/>
              </w:rPr>
              <w:t xml:space="preserve">" </w:t>
            </w:r>
            <w:r w:rsidRPr="002B4525">
              <w:rPr>
                <w:rFonts w:ascii="GHEA Grapalat" w:hAnsi="GHEA Grapalat"/>
                <w:lang w:val="en-US"/>
              </w:rPr>
              <w:tab/>
            </w:r>
            <w:r w:rsidRPr="002B4525">
              <w:rPr>
                <w:rFonts w:ascii="GHEA Grapalat" w:hAnsi="GHEA Grapalat"/>
              </w:rPr>
              <w:t>20</w:t>
            </w:r>
            <w:r w:rsidRPr="002B4525">
              <w:rPr>
                <w:rFonts w:ascii="GHEA Grapalat" w:hAnsi="GHEA Grapalat"/>
                <w:lang w:val="en-US"/>
              </w:rPr>
              <w:tab/>
            </w:r>
            <w:r w:rsidRPr="002B4525">
              <w:rPr>
                <w:rFonts w:ascii="GHEA Grapalat" w:hAnsi="GHEA Grapalat"/>
              </w:rPr>
              <w:t>г.</w:t>
            </w:r>
            <w:r w:rsidRPr="002B4525">
              <w:rPr>
                <w:rFonts w:ascii="GHEA Grapalat" w:hAnsi="GHEA Grapalat"/>
                <w:vertAlign w:val="superscript"/>
              </w:rPr>
              <w:footnoteReference w:customMarkFollows="1" w:id="7"/>
              <w:t>**</w:t>
            </w:r>
          </w:p>
        </w:tc>
      </w:tr>
    </w:tbl>
    <w:p w14:paraId="4CD9F24A" w14:textId="77777777" w:rsidR="002B4525" w:rsidRPr="002B4525" w:rsidRDefault="002B4525" w:rsidP="002B4525">
      <w:pPr>
        <w:widowControl w:val="0"/>
        <w:spacing w:after="160"/>
        <w:rPr>
          <w:rFonts w:ascii="GHEA Grapalat" w:hAnsi="GHEA Grapalat" w:cs="GHEA Grapalat"/>
          <w:b/>
        </w:rPr>
      </w:pPr>
    </w:p>
    <w:p w14:paraId="6030E955" w14:textId="77777777" w:rsidR="002B4525" w:rsidRPr="002B4525" w:rsidRDefault="002B4525" w:rsidP="002B4525">
      <w:pPr>
        <w:widowControl w:val="0"/>
        <w:jc w:val="both"/>
        <w:rPr>
          <w:rFonts w:ascii="GHEA Grapalat" w:hAnsi="GHEA Grapalat" w:cs="GHEA Grapalat"/>
          <w:u w:val="single"/>
          <w:vertAlign w:val="subscript"/>
        </w:rPr>
      </w:pPr>
      <w:r w:rsidRPr="002B4525">
        <w:rPr>
          <w:rFonts w:ascii="GHEA Grapalat" w:hAnsi="GHEA Grapalat"/>
        </w:rPr>
        <w:t>_______________________________________________, в лице директора Компании,</w:t>
      </w:r>
    </w:p>
    <w:p w14:paraId="4F7443A9" w14:textId="77777777" w:rsidR="002B4525" w:rsidRPr="002B4525" w:rsidRDefault="002B4525" w:rsidP="002B4525">
      <w:pPr>
        <w:widowControl w:val="0"/>
        <w:spacing w:after="160"/>
        <w:ind w:left="1843"/>
        <w:jc w:val="both"/>
        <w:rPr>
          <w:rFonts w:ascii="GHEA Grapalat" w:hAnsi="GHEA Grapalat"/>
          <w:vertAlign w:val="superscript"/>
          <w:lang w:val="en-US"/>
        </w:rPr>
      </w:pPr>
      <w:r w:rsidRPr="002B4525">
        <w:rPr>
          <w:rFonts w:ascii="GHEA Grapalat" w:hAnsi="GHEA Grapalat"/>
          <w:vertAlign w:val="superscript"/>
        </w:rPr>
        <w:t>наименование Компании</w:t>
      </w:r>
    </w:p>
    <w:p w14:paraId="3A5485CF" w14:textId="77777777" w:rsidR="002B4525" w:rsidRPr="002B4525" w:rsidRDefault="002B4525" w:rsidP="002B4525">
      <w:pPr>
        <w:widowControl w:val="0"/>
        <w:jc w:val="both"/>
        <w:rPr>
          <w:rFonts w:ascii="GHEA Grapalat" w:hAnsi="GHEA Grapalat"/>
          <w:lang w:val="en-US"/>
        </w:rPr>
      </w:pPr>
      <w:r w:rsidRPr="002B4525">
        <w:rPr>
          <w:rFonts w:ascii="GHEA Grapalat" w:hAnsi="GHEA Grapalat"/>
          <w:lang w:val="en-US"/>
        </w:rPr>
        <w:t>_________________________________________________________________________</w:t>
      </w:r>
    </w:p>
    <w:p w14:paraId="579E20C0" w14:textId="77777777" w:rsidR="002B4525" w:rsidRPr="002B4525" w:rsidRDefault="002B4525" w:rsidP="002B4525">
      <w:pPr>
        <w:widowControl w:val="0"/>
        <w:spacing w:after="160"/>
        <w:jc w:val="center"/>
        <w:rPr>
          <w:rFonts w:ascii="GHEA Grapalat" w:hAnsi="GHEA Grapalat"/>
          <w:vertAlign w:val="superscript"/>
        </w:rPr>
      </w:pPr>
      <w:r w:rsidRPr="002B4525">
        <w:rPr>
          <w:rFonts w:ascii="GHEA Grapalat" w:hAnsi="GHEA Grapalat"/>
          <w:vertAlign w:val="superscript"/>
        </w:rPr>
        <w:t>имя, фамилия, паспортные данные директора компании</w:t>
      </w:r>
    </w:p>
    <w:p w14:paraId="685B5BAF" w14:textId="77777777" w:rsidR="002B4525" w:rsidRPr="002B4525" w:rsidRDefault="002B4525" w:rsidP="002B4525">
      <w:pPr>
        <w:widowControl w:val="0"/>
        <w:spacing w:after="160"/>
        <w:jc w:val="both"/>
        <w:rPr>
          <w:rFonts w:ascii="GHEA Grapalat" w:hAnsi="GHEA Grapalat" w:cs="GHEA Grapalat"/>
        </w:rPr>
      </w:pPr>
      <w:r w:rsidRPr="002B4525">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3D94508" w14:textId="77777777" w:rsidR="002B4525" w:rsidRPr="002B4525" w:rsidRDefault="002B4525" w:rsidP="002B4525">
      <w:pPr>
        <w:widowControl w:val="0"/>
        <w:spacing w:after="160"/>
        <w:jc w:val="center"/>
        <w:rPr>
          <w:rFonts w:ascii="GHEA Grapalat" w:hAnsi="GHEA Grapalat" w:cs="GHEA Grapalat"/>
          <w:b/>
          <w:bCs/>
        </w:rPr>
      </w:pPr>
      <w:r w:rsidRPr="002B4525">
        <w:rPr>
          <w:rFonts w:ascii="GHEA Grapalat" w:hAnsi="GHEA Grapalat"/>
          <w:b/>
        </w:rPr>
        <w:t>1. Предмет соглашения</w:t>
      </w:r>
    </w:p>
    <w:p w14:paraId="113A126F" w14:textId="77777777" w:rsidR="002B4525" w:rsidRPr="002B4525" w:rsidRDefault="002B4525" w:rsidP="002B4525">
      <w:pPr>
        <w:widowControl w:val="0"/>
        <w:tabs>
          <w:tab w:val="left" w:pos="567"/>
        </w:tabs>
        <w:jc w:val="both"/>
        <w:rPr>
          <w:rFonts w:ascii="GHEA Grapalat" w:hAnsi="GHEA Grapalat" w:cs="GHEA Grapalat"/>
          <w:spacing w:val="-6"/>
        </w:rPr>
      </w:pPr>
      <w:r w:rsidRPr="002B4525">
        <w:rPr>
          <w:rFonts w:ascii="GHEA Grapalat" w:hAnsi="GHEA Grapalat"/>
        </w:rPr>
        <w:t>1</w:t>
      </w:r>
      <w:r w:rsidRPr="002B4525">
        <w:rPr>
          <w:rFonts w:ascii="GHEA Grapalat" w:hAnsi="GHEA Grapalat"/>
          <w:spacing w:val="-6"/>
        </w:rPr>
        <w:t>.1.</w:t>
      </w:r>
      <w:r w:rsidRPr="002B4525">
        <w:rPr>
          <w:rFonts w:ascii="GHEA Grapalat" w:hAnsi="GHEA Grapalat"/>
          <w:spacing w:val="-6"/>
        </w:rPr>
        <w:tab/>
        <w:t xml:space="preserve">Компания участвует в организованной ___________________ *(далее — Заказчик) </w:t>
      </w:r>
    </w:p>
    <w:p w14:paraId="7BE1ED95" w14:textId="77777777" w:rsidR="002B4525" w:rsidRPr="002B4525" w:rsidRDefault="002B4525" w:rsidP="002B4525">
      <w:pPr>
        <w:widowControl w:val="0"/>
        <w:tabs>
          <w:tab w:val="left" w:pos="284"/>
        </w:tabs>
        <w:spacing w:after="160"/>
        <w:ind w:left="5245"/>
        <w:jc w:val="both"/>
        <w:rPr>
          <w:rFonts w:ascii="GHEA Grapalat" w:hAnsi="GHEA Grapalat" w:cs="GHEA Grapalat"/>
        </w:rPr>
      </w:pPr>
      <w:r w:rsidRPr="002B4525">
        <w:rPr>
          <w:rFonts w:ascii="GHEA Grapalat" w:hAnsi="GHEA Grapalat"/>
          <w:vertAlign w:val="superscript"/>
        </w:rPr>
        <w:t>наименование заказчика</w:t>
      </w:r>
    </w:p>
    <w:p w14:paraId="2564755A" w14:textId="77777777" w:rsidR="002B4525" w:rsidRPr="002B4525" w:rsidRDefault="002B4525" w:rsidP="002B4525">
      <w:pPr>
        <w:widowControl w:val="0"/>
        <w:jc w:val="both"/>
        <w:rPr>
          <w:rFonts w:ascii="GHEA Grapalat" w:hAnsi="GHEA Grapalat" w:cs="GHEA Grapalat"/>
        </w:rPr>
      </w:pPr>
      <w:r w:rsidRPr="002B4525">
        <w:rPr>
          <w:rFonts w:ascii="GHEA Grapalat" w:hAnsi="GHEA Grapalat"/>
        </w:rPr>
        <w:t>процедуре закупок под кодом ____________________________________________ *.</w:t>
      </w:r>
    </w:p>
    <w:p w14:paraId="19F6B9DE" w14:textId="77777777" w:rsidR="002B4525" w:rsidRPr="002B4525" w:rsidRDefault="002B4525" w:rsidP="002B4525">
      <w:pPr>
        <w:widowControl w:val="0"/>
        <w:spacing w:after="160"/>
        <w:ind w:left="5245"/>
        <w:jc w:val="both"/>
        <w:rPr>
          <w:rFonts w:ascii="GHEA Grapalat" w:hAnsi="GHEA Grapalat" w:cs="GHEA Grapalat"/>
        </w:rPr>
      </w:pPr>
      <w:r w:rsidRPr="002B4525">
        <w:rPr>
          <w:rFonts w:ascii="GHEA Grapalat" w:hAnsi="GHEA Grapalat"/>
          <w:vertAlign w:val="superscript"/>
        </w:rPr>
        <w:t>код процедуры</w:t>
      </w:r>
    </w:p>
    <w:p w14:paraId="294527A8"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1.2.</w:t>
      </w:r>
      <w:r w:rsidRPr="002B4525">
        <w:rPr>
          <w:rFonts w:ascii="GHEA Grapalat" w:hAnsi="GHEA Grapalat"/>
        </w:rPr>
        <w:tab/>
        <w:t>В качестве обеспечения исполнения договора, заключаемого в</w:t>
      </w:r>
      <w:r w:rsidRPr="002B4525">
        <w:rPr>
          <w:rFonts w:ascii="Courier New" w:hAnsi="Courier New" w:cs="Courier New"/>
          <w:lang w:val="en-US"/>
        </w:rPr>
        <w:t> </w:t>
      </w:r>
      <w:r w:rsidRPr="002B4525">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0F1FBC"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1.3.</w:t>
      </w:r>
      <w:r w:rsidRPr="002B4525">
        <w:rPr>
          <w:rFonts w:ascii="GHEA Grapalat" w:hAnsi="GHEA Grapalat"/>
        </w:rPr>
        <w:tab/>
        <w:t>Подписав платежное требование (далее — Требование), прилагаемое к</w:t>
      </w:r>
      <w:r w:rsidRPr="002B4525">
        <w:rPr>
          <w:lang w:val="en-US"/>
        </w:rPr>
        <w:t> </w:t>
      </w:r>
      <w:r w:rsidRPr="002B4525">
        <w:rPr>
          <w:rFonts w:ascii="GHEA Grapalat" w:hAnsi="GHEA Grapalat"/>
        </w:rPr>
        <w:t xml:space="preserve">настоящему Соглашению о неустойке, Компания безотзывно соглашается, что: </w:t>
      </w:r>
    </w:p>
    <w:p w14:paraId="284168FB"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а)</w:t>
      </w:r>
      <w:r w:rsidRPr="002B4525">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0653E6C"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б)</w:t>
      </w:r>
      <w:r w:rsidRPr="002B4525">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7189BE2"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в)</w:t>
      </w:r>
      <w:r w:rsidRPr="002B4525">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621279D"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lastRenderedPageBreak/>
        <w:t>г)</w:t>
      </w:r>
      <w:r w:rsidRPr="002B4525">
        <w:rPr>
          <w:rFonts w:ascii="GHEA Grapalat" w:hAnsi="GHEA Grapalat"/>
        </w:rPr>
        <w:tab/>
        <w:t>Компания подтверждает, что акцептовала Требование в полном размере суммы неустойки.</w:t>
      </w:r>
    </w:p>
    <w:p w14:paraId="40F964E9"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д)</w:t>
      </w:r>
      <w:r w:rsidRPr="002B4525">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AA1254C"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1.4.</w:t>
      </w:r>
      <w:r w:rsidRPr="002B4525">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2B4525">
        <w:rPr>
          <w:rFonts w:ascii="Courier New" w:hAnsi="Courier New" w:cs="Courier New"/>
          <w:lang w:val="en-US"/>
        </w:rPr>
        <w:t> </w:t>
      </w:r>
      <w:r w:rsidRPr="002B4525">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320A89A"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1.5.</w:t>
      </w:r>
      <w:r w:rsidRPr="002B4525">
        <w:rPr>
          <w:rFonts w:ascii="GHEA Grapalat" w:hAnsi="GHEA Grapalat"/>
        </w:rPr>
        <w:tab/>
        <w:t>Заказчик может представить в Банк-плательщик иные дополнительные документы.</w:t>
      </w:r>
    </w:p>
    <w:p w14:paraId="26F10D8A"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1.6. Банк не несет какой-либо ответственности за риски (понесенные</w:t>
      </w:r>
      <w:r w:rsidRPr="002B4525">
        <w:rPr>
          <w:rFonts w:ascii="Courier New" w:hAnsi="Courier New" w:cs="Courier New"/>
          <w:lang w:val="en-US"/>
        </w:rPr>
        <w:t> </w:t>
      </w:r>
      <w:r w:rsidRPr="002B4525">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2B4525">
        <w:rPr>
          <w:rFonts w:ascii="Courier New" w:hAnsi="Courier New" w:cs="Courier New"/>
          <w:lang w:val="en-US"/>
        </w:rPr>
        <w:t> </w:t>
      </w:r>
      <w:r w:rsidRPr="002B4525">
        <w:rPr>
          <w:rFonts w:ascii="GHEA Grapalat" w:hAnsi="GHEA Grapalat"/>
        </w:rPr>
        <w:t>Требовании. Банк не обязан проверять факты нарушения Компанией условий договора.</w:t>
      </w:r>
    </w:p>
    <w:p w14:paraId="08A128B3"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1.7.</w:t>
      </w:r>
      <w:r w:rsidRPr="002B4525">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9A30C08"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1.8.</w:t>
      </w:r>
      <w:r w:rsidRPr="002B4525">
        <w:rPr>
          <w:rFonts w:ascii="GHEA Grapalat" w:hAnsi="GHEA Grapalat"/>
        </w:rPr>
        <w:tab/>
        <w:t>В случае если в течение десяти рабочих дней после представления в</w:t>
      </w:r>
      <w:r w:rsidRPr="002B4525">
        <w:rPr>
          <w:rFonts w:ascii="Courier New" w:hAnsi="Courier New" w:cs="Courier New"/>
          <w:lang w:val="en-US"/>
        </w:rPr>
        <w:t> </w:t>
      </w:r>
      <w:r w:rsidRPr="002B4525">
        <w:rPr>
          <w:rFonts w:ascii="GHEA Grapalat" w:hAnsi="GHEA Grapalat"/>
        </w:rPr>
        <w:t>Банк настоящего Соглашения и прилагаемого Требования по независящим от</w:t>
      </w:r>
      <w:r w:rsidRPr="002B4525">
        <w:rPr>
          <w:rFonts w:ascii="Courier New" w:hAnsi="Courier New" w:cs="Courier New"/>
          <w:lang w:val="en-US"/>
        </w:rPr>
        <w:t> </w:t>
      </w:r>
      <w:r w:rsidRPr="002B4525">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2B4525">
        <w:rPr>
          <w:rFonts w:ascii="Courier New" w:hAnsi="Courier New" w:cs="Courier New"/>
          <w:lang w:val="en-US"/>
        </w:rPr>
        <w:t> </w:t>
      </w:r>
      <w:r w:rsidRPr="002B4525">
        <w:rPr>
          <w:rFonts w:ascii="GHEA Grapalat" w:hAnsi="GHEA Grapalat"/>
        </w:rPr>
        <w:t>неуплатой.</w:t>
      </w:r>
    </w:p>
    <w:p w14:paraId="6F1160CD" w14:textId="77777777" w:rsidR="002B4525" w:rsidRPr="002B4525" w:rsidRDefault="002B4525" w:rsidP="002B4525">
      <w:pPr>
        <w:widowControl w:val="0"/>
        <w:spacing w:after="160"/>
        <w:jc w:val="center"/>
        <w:rPr>
          <w:rFonts w:ascii="GHEA Grapalat" w:hAnsi="GHEA Grapalat" w:cs="GHEA Grapalat"/>
          <w:b/>
          <w:bCs/>
        </w:rPr>
      </w:pPr>
      <w:r w:rsidRPr="002B4525">
        <w:rPr>
          <w:rFonts w:ascii="GHEA Grapalat" w:hAnsi="GHEA Grapalat"/>
          <w:b/>
        </w:rPr>
        <w:t>2. Иные условия</w:t>
      </w:r>
    </w:p>
    <w:p w14:paraId="08BB86C5" w14:textId="77777777" w:rsidR="002B4525" w:rsidRPr="002B4525" w:rsidRDefault="002B4525" w:rsidP="002B4525">
      <w:pPr>
        <w:widowControl w:val="0"/>
        <w:tabs>
          <w:tab w:val="left" w:pos="1134"/>
        </w:tabs>
        <w:spacing w:after="160"/>
        <w:ind w:firstLine="567"/>
        <w:jc w:val="both"/>
        <w:rPr>
          <w:rFonts w:ascii="GHEA Grapalat" w:hAnsi="GHEA Grapalat"/>
          <w:lang w:val="hy-AM"/>
        </w:rPr>
      </w:pPr>
      <w:r w:rsidRPr="002B4525">
        <w:rPr>
          <w:rFonts w:ascii="GHEA Grapalat" w:hAnsi="GHEA Grapalat"/>
        </w:rPr>
        <w:t>2.1.</w:t>
      </w:r>
      <w:r w:rsidRPr="002B4525">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1D2DF56E"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2.2.</w:t>
      </w:r>
      <w:r w:rsidRPr="002B4525">
        <w:rPr>
          <w:rFonts w:ascii="GHEA Grapalat" w:hAnsi="GHEA Grapalat"/>
        </w:rPr>
        <w:tab/>
        <w:t xml:space="preserve">Представив настоящее Соглашение и прилагаемое Требование в Банк-плательщик: </w:t>
      </w:r>
    </w:p>
    <w:p w14:paraId="072D49D7"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2.2.1.</w:t>
      </w:r>
      <w:r w:rsidRPr="002B4525">
        <w:rPr>
          <w:rFonts w:ascii="GHEA Grapalat" w:hAnsi="GHEA Grapalat"/>
        </w:rPr>
        <w:tab/>
        <w:t>Заказчик подтверждает, что Компания допустила нарушение договорных обязательств, а</w:t>
      </w:r>
    </w:p>
    <w:p w14:paraId="6F767E84" w14:textId="77777777" w:rsidR="002B4525" w:rsidRPr="002B4525" w:rsidRDefault="002B4525" w:rsidP="002B4525">
      <w:pPr>
        <w:widowControl w:val="0"/>
        <w:tabs>
          <w:tab w:val="left" w:pos="1134"/>
        </w:tabs>
        <w:spacing w:after="160"/>
        <w:ind w:firstLine="567"/>
        <w:jc w:val="both"/>
        <w:rPr>
          <w:rFonts w:ascii="GHEA Grapalat" w:hAnsi="GHEA Grapalat" w:cs="GHEA Grapalat"/>
        </w:rPr>
      </w:pPr>
      <w:r w:rsidRPr="002B4525">
        <w:rPr>
          <w:rFonts w:ascii="GHEA Grapalat" w:hAnsi="GHEA Grapalat"/>
        </w:rPr>
        <w:t>2.2.2.</w:t>
      </w:r>
      <w:r w:rsidRPr="002B4525">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FE07DBF" w14:textId="77777777" w:rsidR="002B4525" w:rsidRPr="002B4525" w:rsidRDefault="002B4525" w:rsidP="002B4525">
      <w:pPr>
        <w:widowControl w:val="0"/>
        <w:tabs>
          <w:tab w:val="left" w:pos="1134"/>
        </w:tabs>
        <w:spacing w:after="160"/>
        <w:ind w:firstLine="567"/>
        <w:jc w:val="both"/>
        <w:rPr>
          <w:rFonts w:ascii="GHEA Grapalat" w:hAnsi="GHEA Grapalat"/>
        </w:rPr>
      </w:pPr>
      <w:r w:rsidRPr="002B4525">
        <w:rPr>
          <w:rFonts w:ascii="GHEA Grapalat" w:hAnsi="GHEA Grapalat"/>
        </w:rPr>
        <w:t>2.3.</w:t>
      </w:r>
      <w:r w:rsidRPr="002B4525">
        <w:rPr>
          <w:rFonts w:ascii="GHEA Grapalat" w:hAnsi="GHEA Grapalat"/>
        </w:rPr>
        <w:tab/>
        <w:t xml:space="preserve">Споры, возникшие в связи с настоящим Соглашением, разрешаются </w:t>
      </w:r>
      <w:r w:rsidRPr="002B4525">
        <w:rPr>
          <w:rFonts w:ascii="GHEA Grapalat" w:hAnsi="GHEA Grapalat"/>
        </w:rPr>
        <w:lastRenderedPageBreak/>
        <w:t>путем переговоров. В случае недостижения согласия споры разрешаются в судебном порядке.</w:t>
      </w:r>
    </w:p>
    <w:p w14:paraId="5244E286" w14:textId="77777777" w:rsidR="002B4525" w:rsidRPr="002B4525" w:rsidRDefault="002B4525" w:rsidP="002B4525">
      <w:pPr>
        <w:widowControl w:val="0"/>
        <w:spacing w:after="160"/>
        <w:ind w:firstLine="567"/>
        <w:jc w:val="center"/>
        <w:rPr>
          <w:rFonts w:ascii="GHEA Grapalat" w:hAnsi="GHEA Grapalat"/>
          <w:b/>
        </w:rPr>
      </w:pPr>
      <w:r w:rsidRPr="002B4525">
        <w:rPr>
          <w:rFonts w:ascii="GHEA Grapalat" w:hAnsi="GHEA Grapalat"/>
          <w:b/>
        </w:rPr>
        <w:t>3. Адрес, банковские реквизиты Компании</w:t>
      </w:r>
    </w:p>
    <w:p w14:paraId="37B31C3A"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6D4EA5F9"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наименование компании</w:t>
      </w:r>
    </w:p>
    <w:p w14:paraId="7D42378A"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7059B386"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адрес компании</w:t>
      </w:r>
    </w:p>
    <w:p w14:paraId="3C490867"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58D42079"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наименование обслуживающего компанию банка</w:t>
      </w:r>
    </w:p>
    <w:p w14:paraId="5CEE9F9E"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496E4C2F"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номер банковского счета компании</w:t>
      </w:r>
    </w:p>
    <w:p w14:paraId="276D9479"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31E5A0ED"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учетный номер налогоплательщика компании</w:t>
      </w:r>
    </w:p>
    <w:p w14:paraId="515B7C10" w14:textId="77777777" w:rsidR="002B4525" w:rsidRPr="002B4525" w:rsidRDefault="002B4525" w:rsidP="002B4525">
      <w:pPr>
        <w:widowControl w:val="0"/>
        <w:jc w:val="both"/>
        <w:rPr>
          <w:rFonts w:ascii="GHEA Grapalat" w:hAnsi="GHEA Grapalat"/>
        </w:rPr>
      </w:pPr>
      <w:r w:rsidRPr="002B4525">
        <w:rPr>
          <w:rFonts w:ascii="GHEA Grapalat" w:hAnsi="GHEA Grapalat"/>
        </w:rPr>
        <w:t>_______________________________________</w:t>
      </w:r>
    </w:p>
    <w:p w14:paraId="3DB35518" w14:textId="77777777" w:rsidR="002B4525" w:rsidRPr="002B4525" w:rsidRDefault="002B4525" w:rsidP="002B4525">
      <w:pPr>
        <w:widowControl w:val="0"/>
        <w:spacing w:after="160"/>
        <w:ind w:right="4250"/>
        <w:jc w:val="center"/>
        <w:rPr>
          <w:rFonts w:ascii="GHEA Grapalat" w:hAnsi="GHEA Grapalat"/>
          <w:vertAlign w:val="superscript"/>
        </w:rPr>
      </w:pPr>
      <w:r w:rsidRPr="002B4525">
        <w:rPr>
          <w:rFonts w:ascii="GHEA Grapalat" w:hAnsi="GHEA Grapalat"/>
          <w:vertAlign w:val="superscript"/>
        </w:rPr>
        <w:t>имя, фамилия и подпись директора компании</w:t>
      </w:r>
    </w:p>
    <w:p w14:paraId="23D4470C" w14:textId="77777777" w:rsidR="002B4525" w:rsidRPr="002B4525" w:rsidRDefault="002B4525" w:rsidP="002B4525">
      <w:pPr>
        <w:widowControl w:val="0"/>
        <w:spacing w:after="160"/>
        <w:rPr>
          <w:rFonts w:ascii="GHEA Grapalat" w:hAnsi="GHEA Grapalat"/>
        </w:rPr>
      </w:pPr>
      <w:r w:rsidRPr="002B4525">
        <w:rPr>
          <w:rFonts w:ascii="GHEA Grapalat" w:hAnsi="GHEA Grapalat"/>
        </w:rPr>
        <w:t>День/месяц/год                                                                                    М. П.</w:t>
      </w:r>
    </w:p>
    <w:p w14:paraId="21B65C38" w14:textId="77777777" w:rsidR="002B4525" w:rsidRPr="002B4525" w:rsidRDefault="002B4525" w:rsidP="002B4525">
      <w:pPr>
        <w:widowControl w:val="0"/>
        <w:spacing w:after="160"/>
        <w:jc w:val="center"/>
        <w:rPr>
          <w:rFonts w:ascii="GHEA Grapalat" w:hAnsi="GHEA Grapalat" w:cs="Sylfaen"/>
        </w:rPr>
      </w:pPr>
    </w:p>
    <w:p w14:paraId="6BFCA768" w14:textId="77777777" w:rsidR="002B4525" w:rsidRPr="002B4525" w:rsidRDefault="002B4525" w:rsidP="002B4525">
      <w:pPr>
        <w:rPr>
          <w:rFonts w:ascii="GHEA Grapalat" w:hAnsi="GHEA Grapalat" w:cs="Sylfaen"/>
        </w:rPr>
      </w:pPr>
    </w:p>
    <w:p w14:paraId="56AF4388" w14:textId="77777777" w:rsidR="002B4525" w:rsidRPr="002B4525" w:rsidRDefault="002B4525" w:rsidP="002B4525">
      <w:pPr>
        <w:rPr>
          <w:rFonts w:ascii="GHEA Grapalat" w:hAnsi="GHEA Grapalat" w:cs="Sylfaen"/>
          <w:lang w:val="hy-AM"/>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2B4525" w:rsidRPr="002B4525" w14:paraId="55C98EE3"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BE90E6" w14:textId="77777777" w:rsidR="002B4525" w:rsidRPr="002B4525" w:rsidRDefault="002B4525" w:rsidP="002B4525">
            <w:pPr>
              <w:widowControl w:val="0"/>
              <w:tabs>
                <w:tab w:val="left" w:pos="3402"/>
              </w:tabs>
              <w:spacing w:after="160"/>
              <w:ind w:left="360"/>
              <w:rPr>
                <w:rFonts w:ascii="GHEA Grapalat" w:hAnsi="GHEA Grapalat" w:cs="Sylfaen"/>
                <w:b/>
                <w:bCs/>
                <w:lang w:val="en-US"/>
              </w:rPr>
            </w:pPr>
            <w:r w:rsidRPr="002B4525">
              <w:rPr>
                <w:rFonts w:ascii="GHEA Grapalat" w:hAnsi="GHEA Grapalat"/>
                <w:b/>
                <w:lang w:val="en-US"/>
              </w:rPr>
              <w:lastRenderedPageBreak/>
              <w:t>1.</w:t>
            </w:r>
            <w:r w:rsidRPr="002B4525">
              <w:rPr>
                <w:rFonts w:ascii="GHEA Grapalat" w:hAnsi="GHEA Grapalat"/>
                <w:b/>
                <w:lang w:val="en-US"/>
              </w:rPr>
              <w:tab/>
            </w:r>
            <w:r w:rsidRPr="002B4525">
              <w:rPr>
                <w:rFonts w:ascii="GHEA Grapalat" w:hAnsi="GHEA Grapalat"/>
                <w:b/>
              </w:rPr>
              <w:t xml:space="preserve">ПЛАТЕЖНОЕ ТРЕБОВАНИЕ </w:t>
            </w:r>
            <w:r w:rsidRPr="002B4525">
              <w:rPr>
                <w:rFonts w:ascii="GHEA Grapalat" w:hAnsi="GHEA Grapalat"/>
                <w:b/>
                <w:lang w:val="en-US"/>
              </w:rPr>
              <w:t>*</w:t>
            </w:r>
          </w:p>
        </w:tc>
      </w:tr>
      <w:tr w:rsidR="002B4525" w:rsidRPr="002B4525" w14:paraId="0AB6AB2F"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7B714F" w14:textId="77777777" w:rsidR="002B4525" w:rsidRPr="002B4525" w:rsidRDefault="002B4525" w:rsidP="002B4525">
            <w:pPr>
              <w:widowControl w:val="0"/>
              <w:tabs>
                <w:tab w:val="left" w:pos="855"/>
              </w:tabs>
              <w:spacing w:after="160"/>
              <w:ind w:left="360"/>
              <w:rPr>
                <w:rFonts w:ascii="GHEA Grapalat" w:hAnsi="GHEA Grapalat" w:cs="Sylfaen"/>
              </w:rPr>
            </w:pPr>
            <w:r w:rsidRPr="002B4525">
              <w:rPr>
                <w:rFonts w:ascii="GHEA Grapalat" w:hAnsi="GHEA Grapalat"/>
              </w:rPr>
              <w:t>2.</w:t>
            </w:r>
            <w:r w:rsidRPr="002B4525">
              <w:rPr>
                <w:rFonts w:ascii="GHEA Grapalat" w:hAnsi="GHEA Grapalat"/>
              </w:rPr>
              <w:tab/>
              <w:t xml:space="preserve">Номер </w:t>
            </w:r>
          </w:p>
        </w:tc>
      </w:tr>
      <w:tr w:rsidR="002B4525" w:rsidRPr="002B4525" w14:paraId="3BD0E903" w14:textId="77777777" w:rsidTr="002B452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CD1E87E" w14:textId="77777777" w:rsidR="002B4525" w:rsidRPr="002B4525" w:rsidRDefault="002B4525" w:rsidP="002B4525">
            <w:pPr>
              <w:widowControl w:val="0"/>
              <w:tabs>
                <w:tab w:val="left" w:pos="3390"/>
              </w:tabs>
              <w:spacing w:after="160"/>
              <w:ind w:left="322"/>
              <w:rPr>
                <w:rFonts w:ascii="GHEA Grapalat" w:hAnsi="GHEA Grapalat" w:cs="Sylfaen"/>
              </w:rPr>
            </w:pPr>
            <w:r w:rsidRPr="002B4525">
              <w:rPr>
                <w:rFonts w:ascii="GHEA Grapalat" w:hAnsi="GHEA Grapalat"/>
              </w:rPr>
              <w:t>3</w:t>
            </w:r>
            <w:r w:rsidRPr="002B4525">
              <w:rPr>
                <w:rFonts w:ascii="GHEA Grapalat" w:hAnsi="GHEA Grapalat"/>
              </w:rPr>
              <w:tab/>
              <w:t>Дата представления: "___" ___ 20___г.</w:t>
            </w:r>
          </w:p>
        </w:tc>
      </w:tr>
      <w:tr w:rsidR="002B4525" w:rsidRPr="002B4525" w14:paraId="741974F5" w14:textId="77777777" w:rsidTr="002B452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887FD9E"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4.</w:t>
            </w:r>
            <w:r w:rsidRPr="002B4525">
              <w:rPr>
                <w:rFonts w:ascii="GHEA Grapalat" w:hAnsi="GHEA Grapalat"/>
              </w:rPr>
              <w:tab/>
              <w:t>Наименование, или имя, фамилия плательщика (Компания:</w:t>
            </w:r>
          </w:p>
        </w:tc>
      </w:tr>
      <w:tr w:rsidR="002B4525" w:rsidRPr="002B4525" w14:paraId="5781C4F4"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FA8BDB0"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5.</w:t>
            </w:r>
            <w:r w:rsidRPr="002B4525">
              <w:rPr>
                <w:rFonts w:ascii="GHEA Grapalat" w:hAnsi="GHEA Grapalat"/>
              </w:rPr>
              <w:tab/>
              <w:t>Обслуживающая плательщика Финансовая организация (банк):</w:t>
            </w:r>
          </w:p>
        </w:tc>
      </w:tr>
      <w:tr w:rsidR="002B4525" w:rsidRPr="002B4525" w14:paraId="133CE5A4"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86DB170"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6.</w:t>
            </w:r>
            <w:r w:rsidRPr="002B4525">
              <w:rPr>
                <w:rFonts w:ascii="GHEA Grapalat" w:hAnsi="GHEA Grapalat"/>
              </w:rPr>
              <w:tab/>
              <w:t>Номер счета плательщика:</w:t>
            </w:r>
          </w:p>
        </w:tc>
      </w:tr>
      <w:tr w:rsidR="002B4525" w:rsidRPr="002B4525" w14:paraId="69EDAF4D"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24270CA"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7.</w:t>
            </w:r>
            <w:r w:rsidRPr="002B4525">
              <w:rPr>
                <w:rFonts w:ascii="GHEA Grapalat" w:hAnsi="GHEA Grapalat"/>
              </w:rPr>
              <w:tab/>
              <w:t>УНН плательщика:</w:t>
            </w:r>
          </w:p>
        </w:tc>
      </w:tr>
      <w:tr w:rsidR="002B4525" w:rsidRPr="002B4525" w14:paraId="4AE42034"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6B0678"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8.</w:t>
            </w:r>
            <w:r w:rsidRPr="002B4525">
              <w:rPr>
                <w:rFonts w:ascii="GHEA Grapalat" w:hAnsi="GHEA Grapalat"/>
              </w:rPr>
              <w:tab/>
              <w:t>НЗОУ плательщика:</w:t>
            </w:r>
          </w:p>
        </w:tc>
      </w:tr>
      <w:tr w:rsidR="002B4525" w:rsidRPr="002B4525" w14:paraId="1DD4080B"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B45956" w14:textId="7A28F47C" w:rsidR="002B4525" w:rsidRPr="002B4525" w:rsidRDefault="002B4525" w:rsidP="002B4525">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265DA9">
              <w:rPr>
                <w:rFonts w:ascii="GHEA Grapalat" w:hAnsi="GHEA Grapalat"/>
                <w:b/>
              </w:rPr>
              <w:t xml:space="preserve"> Мэрия Еревана</w:t>
            </w:r>
          </w:p>
        </w:tc>
      </w:tr>
      <w:tr w:rsidR="002B4525" w:rsidRPr="002B4525" w14:paraId="007FD304" w14:textId="77777777" w:rsidTr="002B452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A4552A1" w14:textId="575DE4FB" w:rsidR="002B4525" w:rsidRPr="002B4525" w:rsidRDefault="002B4525" w:rsidP="002B4525">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B4525" w:rsidRPr="002B4525" w14:paraId="1AACC967" w14:textId="77777777" w:rsidTr="002B452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2CF02D7" w14:textId="7FEDD8CA" w:rsidR="002B4525" w:rsidRPr="002B4525" w:rsidRDefault="002B4525" w:rsidP="002B4525">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2B4525" w:rsidRPr="002B4525" w14:paraId="19FE13D1" w14:textId="77777777" w:rsidTr="002B452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1B72472" w14:textId="1602AFD4" w:rsidR="002B4525" w:rsidRPr="002B4525" w:rsidRDefault="002B4525" w:rsidP="002B4525">
            <w:pPr>
              <w:widowControl w:val="0"/>
              <w:tabs>
                <w:tab w:val="left" w:pos="855"/>
              </w:tabs>
              <w:spacing w:after="160"/>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8F00F5">
              <w:rPr>
                <w:rFonts w:ascii="GHEA Grapalat" w:hAnsi="GHEA Grapalat"/>
                <w:b/>
              </w:rPr>
              <w:t>ОПЕРАТИВНОЕ УПРАВЛЕНИЕ МИНИСТЕРСТВА ФИНАНСОВ РА</w:t>
            </w:r>
          </w:p>
        </w:tc>
      </w:tr>
      <w:tr w:rsidR="002B4525" w:rsidRPr="002B4525" w14:paraId="2BF481BF" w14:textId="77777777" w:rsidTr="002B452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34AE9B4" w14:textId="6A8AB9BE" w:rsidR="002B4525" w:rsidRPr="002B4525" w:rsidRDefault="002B4525" w:rsidP="002B4525">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2B4525" w:rsidRPr="002B4525" w14:paraId="657E0A4F"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2250AE"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14.</w:t>
            </w:r>
            <w:r w:rsidRPr="002B4525">
              <w:rPr>
                <w:rFonts w:ascii="GHEA Grapalat" w:hAnsi="GHEA Grapalat"/>
              </w:rPr>
              <w:tab/>
              <w:t>Сумма (цифрами и прописью):</w:t>
            </w:r>
          </w:p>
        </w:tc>
      </w:tr>
      <w:tr w:rsidR="002B4525" w:rsidRPr="002B4525" w14:paraId="55F50BB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F5E7681"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15.</w:t>
            </w:r>
            <w:r w:rsidRPr="002B4525">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B4525" w:rsidRPr="002B4525" w14:paraId="225509A0"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4CFC8BF"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16.</w:t>
            </w:r>
            <w:r w:rsidRPr="002B4525">
              <w:rPr>
                <w:rFonts w:ascii="GHEA Grapalat" w:hAnsi="GHEA Grapalat"/>
              </w:rPr>
              <w:tab/>
              <w:t>Валюта (прописью и по коду):</w:t>
            </w:r>
          </w:p>
        </w:tc>
      </w:tr>
      <w:tr w:rsidR="002B4525" w:rsidRPr="002B4525" w14:paraId="5FD529DA" w14:textId="77777777" w:rsidTr="002B452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5F087B"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17.</w:t>
            </w:r>
            <w:r w:rsidRPr="002B4525">
              <w:rPr>
                <w:rFonts w:ascii="GHEA Grapalat" w:hAnsi="GHEA Grapalat"/>
              </w:rPr>
              <w:tab/>
              <w:t>Цель сделки (уплаты): (для обеспечения исполнения договора)</w:t>
            </w:r>
          </w:p>
        </w:tc>
      </w:tr>
      <w:tr w:rsidR="002B4525" w:rsidRPr="002B4525" w14:paraId="7489C3D0" w14:textId="77777777" w:rsidTr="002B4525">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0FB381DD" w14:textId="52F0A2D0"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18.</w:t>
            </w:r>
            <w:r w:rsidRPr="002B4525">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Pr>
                <w:rFonts w:ascii="GHEA Grapalat" w:hAnsi="GHEA Grapalat"/>
                <w:b/>
                <w:sz w:val="22"/>
                <w:szCs w:val="22"/>
              </w:rPr>
              <w:t xml:space="preserve"> ԵՔ-ԲՄԽԾՁԲ-</w:t>
            </w:r>
            <w:r w:rsidR="00FB2BEA">
              <w:rPr>
                <w:rFonts w:ascii="GHEA Grapalat" w:hAnsi="GHEA Grapalat"/>
                <w:b/>
                <w:sz w:val="22"/>
                <w:szCs w:val="22"/>
              </w:rPr>
              <w:t>25/46</w:t>
            </w:r>
          </w:p>
        </w:tc>
      </w:tr>
      <w:tr w:rsidR="002B4525" w:rsidRPr="002B4525" w14:paraId="39BBF655"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429FC2B" w14:textId="77777777" w:rsidR="002B4525" w:rsidRPr="002B4525" w:rsidRDefault="002B4525" w:rsidP="002B4525">
            <w:pPr>
              <w:widowControl w:val="0"/>
              <w:tabs>
                <w:tab w:val="left" w:pos="855"/>
              </w:tabs>
              <w:spacing w:after="160"/>
              <w:ind w:left="360"/>
              <w:rPr>
                <w:rFonts w:ascii="GHEA Grapalat" w:hAnsi="GHEA Grapalat"/>
              </w:rPr>
            </w:pPr>
            <w:r w:rsidRPr="002B4525">
              <w:rPr>
                <w:rFonts w:ascii="GHEA Grapalat" w:hAnsi="GHEA Grapalat"/>
              </w:rPr>
              <w:t>19.</w:t>
            </w:r>
            <w:r w:rsidRPr="002B4525">
              <w:rPr>
                <w:rFonts w:ascii="GHEA Grapalat" w:hAnsi="GHEA Grapalat"/>
                <w:lang w:val="en-US"/>
              </w:rPr>
              <w:tab/>
            </w:r>
            <w:r w:rsidRPr="002B4525">
              <w:rPr>
                <w:rFonts w:ascii="GHEA Grapalat" w:hAnsi="GHEA Grapalat"/>
              </w:rPr>
              <w:t>Условия оплаты: &lt;акцептованный платеж&gt;</w:t>
            </w:r>
          </w:p>
        </w:tc>
      </w:tr>
      <w:tr w:rsidR="002B4525" w:rsidRPr="002B4525" w14:paraId="60BF4179" w14:textId="77777777" w:rsidTr="002B452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AE5E641" w14:textId="77777777" w:rsidR="002B4525" w:rsidRPr="002B4525" w:rsidRDefault="002B4525" w:rsidP="002B4525">
            <w:pPr>
              <w:widowControl w:val="0"/>
              <w:tabs>
                <w:tab w:val="left" w:pos="855"/>
              </w:tabs>
              <w:spacing w:after="160"/>
              <w:ind w:left="360"/>
              <w:rPr>
                <w:rFonts w:ascii="GHEA Grapalat" w:hAnsi="GHEA Grapalat"/>
                <w:lang w:val="en-US"/>
              </w:rPr>
            </w:pPr>
            <w:r w:rsidRPr="002B4525">
              <w:rPr>
                <w:rFonts w:ascii="GHEA Grapalat" w:hAnsi="GHEA Grapalat"/>
              </w:rPr>
              <w:t>20.</w:t>
            </w:r>
            <w:r w:rsidRPr="002B4525">
              <w:rPr>
                <w:rFonts w:ascii="GHEA Grapalat" w:hAnsi="GHEA Grapalat"/>
                <w:lang w:val="en-US"/>
              </w:rPr>
              <w:tab/>
            </w:r>
            <w:r w:rsidRPr="002B4525">
              <w:rPr>
                <w:rFonts w:ascii="GHEA Grapalat" w:hAnsi="GHEA Grapalat"/>
              </w:rPr>
              <w:t>Количество прилагаемых страниц: --- страниц</w:t>
            </w:r>
          </w:p>
        </w:tc>
      </w:tr>
      <w:tr w:rsidR="002B4525" w:rsidRPr="002B4525" w14:paraId="36F9494D"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243FB486" w14:textId="77777777" w:rsidR="002B4525" w:rsidRPr="002B4525" w:rsidRDefault="002B4525" w:rsidP="002B4525">
            <w:pPr>
              <w:widowControl w:val="0"/>
              <w:tabs>
                <w:tab w:val="left" w:pos="851"/>
              </w:tabs>
              <w:spacing w:after="160"/>
              <w:rPr>
                <w:rFonts w:ascii="GHEA Grapalat" w:hAnsi="GHEA Grapalat" w:cs="Sylfaen"/>
              </w:rPr>
            </w:pPr>
            <w:r w:rsidRPr="002B4525">
              <w:rPr>
                <w:rFonts w:ascii="GHEA Grapalat" w:hAnsi="GHEA Grapalat"/>
              </w:rPr>
              <w:t>22.а.</w:t>
            </w:r>
            <w:r w:rsidRPr="002B4525">
              <w:rPr>
                <w:rFonts w:ascii="GHEA Grapalat" w:hAnsi="GHEA Grapalat"/>
              </w:rPr>
              <w:tab/>
              <w:t>Подписи бенефициара</w:t>
            </w:r>
          </w:p>
          <w:p w14:paraId="3AFD2BEE" w14:textId="77777777" w:rsidR="002B4525" w:rsidRPr="002B4525" w:rsidRDefault="002B4525" w:rsidP="002B4525">
            <w:pPr>
              <w:widowControl w:val="0"/>
              <w:spacing w:after="160"/>
              <w:rPr>
                <w:rFonts w:ascii="GHEA Grapalat" w:hAnsi="GHEA Grapalat" w:cs="Sylfaen"/>
              </w:rPr>
            </w:pPr>
          </w:p>
          <w:p w14:paraId="1D8B2C98" w14:textId="77777777" w:rsidR="002B4525" w:rsidRPr="002B4525" w:rsidRDefault="002B4525" w:rsidP="002B4525">
            <w:pPr>
              <w:widowControl w:val="0"/>
              <w:spacing w:after="160"/>
              <w:jc w:val="right"/>
              <w:rPr>
                <w:rFonts w:ascii="GHEA Grapalat" w:hAnsi="GHEA Grapalat" w:cs="Tahoma"/>
              </w:rPr>
            </w:pPr>
            <w:r w:rsidRPr="002B4525">
              <w:rPr>
                <w:rFonts w:ascii="GHEA Grapalat" w:hAnsi="GHEA Grapalat"/>
              </w:rPr>
              <w:t>/____________________/</w:t>
            </w:r>
          </w:p>
          <w:p w14:paraId="7F3A829B" w14:textId="77777777" w:rsidR="002B4525" w:rsidRPr="002B4525" w:rsidRDefault="002B4525" w:rsidP="002B4525">
            <w:pPr>
              <w:widowControl w:val="0"/>
              <w:spacing w:after="160"/>
              <w:rPr>
                <w:rFonts w:ascii="GHEA Grapalat" w:hAnsi="GHEA Grapalat" w:cs="Sylfaen"/>
              </w:rPr>
            </w:pPr>
          </w:p>
          <w:p w14:paraId="02B167C7" w14:textId="77777777" w:rsidR="002B4525" w:rsidRPr="002B4525" w:rsidRDefault="002B4525" w:rsidP="002B4525">
            <w:pPr>
              <w:widowControl w:val="0"/>
              <w:spacing w:after="160"/>
              <w:jc w:val="right"/>
              <w:rPr>
                <w:rFonts w:ascii="GHEA Grapalat" w:hAnsi="GHEA Grapalat" w:cs="Sylfaen"/>
              </w:rPr>
            </w:pPr>
            <w:r w:rsidRPr="002B4525">
              <w:rPr>
                <w:rFonts w:ascii="GHEA Grapalat" w:hAnsi="GHEA Grapalat"/>
              </w:rPr>
              <w:t>/____________________/</w:t>
            </w:r>
          </w:p>
          <w:p w14:paraId="6AE6ED52" w14:textId="77777777" w:rsidR="002B4525" w:rsidRPr="002B4525" w:rsidRDefault="002B4525" w:rsidP="002B4525">
            <w:pPr>
              <w:widowControl w:val="0"/>
              <w:spacing w:after="160"/>
              <w:rPr>
                <w:rFonts w:ascii="GHEA Grapalat" w:hAnsi="GHEA Grapalat" w:cs="Sylfaen"/>
              </w:rPr>
            </w:pPr>
          </w:p>
          <w:p w14:paraId="382B4D31" w14:textId="77777777" w:rsidR="002B4525" w:rsidRPr="002B4525" w:rsidRDefault="002B4525" w:rsidP="002B4525">
            <w:pPr>
              <w:widowControl w:val="0"/>
              <w:tabs>
                <w:tab w:val="left" w:pos="4545"/>
              </w:tabs>
              <w:spacing w:after="160"/>
              <w:rPr>
                <w:rFonts w:ascii="GHEA Grapalat" w:hAnsi="GHEA Grapalat" w:cs="Sylfaen"/>
              </w:rPr>
            </w:pPr>
            <w:r w:rsidRPr="002B4525">
              <w:rPr>
                <w:rFonts w:ascii="GHEA Grapalat" w:hAnsi="GHEA Grapalat"/>
              </w:rPr>
              <w:t>22.б.</w:t>
            </w:r>
            <w:r w:rsidRPr="002B4525">
              <w:rPr>
                <w:rFonts w:ascii="GHEA Grapalat" w:hAnsi="GHEA Grapalat"/>
              </w:rPr>
              <w:tab/>
              <w:t>М. П.</w:t>
            </w:r>
          </w:p>
          <w:p w14:paraId="703D18A8" w14:textId="77777777" w:rsidR="002B4525" w:rsidRPr="002B4525" w:rsidRDefault="002B4525" w:rsidP="002B452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2E7C649" w14:textId="77777777" w:rsidR="002B4525" w:rsidRPr="002B4525" w:rsidRDefault="002B4525" w:rsidP="002B4525">
            <w:pPr>
              <w:widowControl w:val="0"/>
              <w:tabs>
                <w:tab w:val="left" w:pos="905"/>
              </w:tabs>
              <w:spacing w:after="160"/>
              <w:rPr>
                <w:rFonts w:ascii="GHEA Grapalat" w:hAnsi="GHEA Grapalat" w:cs="Sylfaen"/>
              </w:rPr>
            </w:pPr>
            <w:r w:rsidRPr="002B4525">
              <w:rPr>
                <w:rFonts w:ascii="GHEA Grapalat" w:hAnsi="GHEA Grapalat"/>
              </w:rPr>
              <w:t>21.а.</w:t>
            </w:r>
            <w:r w:rsidRPr="002B4525">
              <w:rPr>
                <w:rFonts w:ascii="GHEA Grapalat" w:hAnsi="GHEA Grapalat"/>
              </w:rPr>
              <w:tab/>
            </w:r>
            <w:r w:rsidRPr="002B4525">
              <w:rPr>
                <w:rFonts w:ascii="Courier New" w:hAnsi="Courier New"/>
              </w:rPr>
              <w:t> </w:t>
            </w:r>
            <w:r w:rsidRPr="002B4525">
              <w:rPr>
                <w:rFonts w:ascii="GHEA Grapalat" w:hAnsi="GHEA Grapalat"/>
              </w:rPr>
              <w:t>Подписи плательщика:</w:t>
            </w:r>
          </w:p>
          <w:p w14:paraId="40AED608" w14:textId="77777777" w:rsidR="002B4525" w:rsidRPr="002B4525" w:rsidRDefault="002B4525" w:rsidP="002B4525">
            <w:pPr>
              <w:widowControl w:val="0"/>
              <w:spacing w:after="160"/>
              <w:rPr>
                <w:rFonts w:ascii="GHEA Grapalat" w:hAnsi="GHEA Grapalat" w:cs="Sylfaen"/>
              </w:rPr>
            </w:pPr>
          </w:p>
          <w:p w14:paraId="0E55BFF5" w14:textId="77777777" w:rsidR="002B4525" w:rsidRPr="002B4525" w:rsidRDefault="002B4525" w:rsidP="002B4525">
            <w:pPr>
              <w:widowControl w:val="0"/>
              <w:spacing w:after="160"/>
              <w:jc w:val="right"/>
              <w:rPr>
                <w:rFonts w:ascii="GHEA Grapalat" w:hAnsi="GHEA Grapalat" w:cs="Sylfaen"/>
              </w:rPr>
            </w:pPr>
            <w:r w:rsidRPr="002B4525">
              <w:rPr>
                <w:rFonts w:ascii="GHEA Grapalat" w:hAnsi="GHEA Grapalat"/>
              </w:rPr>
              <w:t>/____________________/</w:t>
            </w:r>
          </w:p>
          <w:p w14:paraId="0AB1E5AF" w14:textId="77777777" w:rsidR="002B4525" w:rsidRPr="002B4525" w:rsidRDefault="002B4525" w:rsidP="002B4525">
            <w:pPr>
              <w:widowControl w:val="0"/>
              <w:spacing w:after="160"/>
              <w:jc w:val="right"/>
              <w:rPr>
                <w:rFonts w:ascii="GHEA Grapalat" w:hAnsi="GHEA Grapalat" w:cs="Tahoma"/>
              </w:rPr>
            </w:pPr>
          </w:p>
          <w:p w14:paraId="65C52F95" w14:textId="77777777" w:rsidR="002B4525" w:rsidRPr="002B4525" w:rsidRDefault="002B4525" w:rsidP="002B4525">
            <w:pPr>
              <w:widowControl w:val="0"/>
              <w:spacing w:after="160"/>
              <w:jc w:val="right"/>
              <w:rPr>
                <w:rFonts w:ascii="GHEA Grapalat" w:hAnsi="GHEA Grapalat" w:cs="Sylfaen"/>
              </w:rPr>
            </w:pPr>
            <w:r w:rsidRPr="002B4525">
              <w:rPr>
                <w:rFonts w:ascii="GHEA Grapalat" w:hAnsi="GHEA Grapalat"/>
              </w:rPr>
              <w:t>/____________________/</w:t>
            </w:r>
          </w:p>
          <w:p w14:paraId="58BF4C22" w14:textId="77777777" w:rsidR="002B4525" w:rsidRPr="002B4525" w:rsidRDefault="002B4525" w:rsidP="002B4525">
            <w:pPr>
              <w:widowControl w:val="0"/>
              <w:spacing w:after="160"/>
              <w:rPr>
                <w:rFonts w:ascii="GHEA Grapalat" w:hAnsi="GHEA Grapalat" w:cs="Sylfaen"/>
              </w:rPr>
            </w:pPr>
          </w:p>
          <w:p w14:paraId="3DD8887F" w14:textId="77777777" w:rsidR="002B4525" w:rsidRPr="002B4525" w:rsidRDefault="002B4525" w:rsidP="002B4525">
            <w:pPr>
              <w:widowControl w:val="0"/>
              <w:tabs>
                <w:tab w:val="left" w:pos="4539"/>
              </w:tabs>
              <w:spacing w:after="160"/>
              <w:rPr>
                <w:rFonts w:ascii="GHEA Grapalat" w:hAnsi="GHEA Grapalat" w:cs="Sylfaen"/>
              </w:rPr>
            </w:pPr>
            <w:r w:rsidRPr="002B4525">
              <w:rPr>
                <w:rFonts w:ascii="GHEA Grapalat" w:hAnsi="GHEA Grapalat"/>
              </w:rPr>
              <w:t>21.б.</w:t>
            </w:r>
            <w:r w:rsidRPr="002B4525">
              <w:rPr>
                <w:rFonts w:ascii="GHEA Grapalat" w:hAnsi="GHEA Grapalat"/>
              </w:rPr>
              <w:tab/>
              <w:t>М. П.</w:t>
            </w:r>
          </w:p>
        </w:tc>
      </w:tr>
      <w:tr w:rsidR="002B4525" w:rsidRPr="002B4525" w14:paraId="69D09A0C" w14:textId="77777777" w:rsidTr="002B4525">
        <w:trPr>
          <w:trHeight w:val="2194"/>
        </w:trPr>
        <w:tc>
          <w:tcPr>
            <w:tcW w:w="5616" w:type="dxa"/>
            <w:tcBorders>
              <w:top w:val="single" w:sz="4" w:space="0" w:color="auto"/>
              <w:left w:val="single" w:sz="4" w:space="0" w:color="auto"/>
              <w:bottom w:val="nil"/>
              <w:right w:val="single" w:sz="4" w:space="0" w:color="auto"/>
            </w:tcBorders>
            <w:noWrap/>
            <w:vAlign w:val="bottom"/>
          </w:tcPr>
          <w:p w14:paraId="147DEEA9" w14:textId="77777777" w:rsidR="002B4525" w:rsidRPr="002B4525" w:rsidRDefault="002B4525" w:rsidP="002B4525">
            <w:pPr>
              <w:widowControl w:val="0"/>
              <w:spacing w:after="160"/>
              <w:rPr>
                <w:rFonts w:ascii="GHEA Grapalat" w:hAnsi="GHEA Grapalat" w:cs="Tahoma"/>
              </w:rPr>
            </w:pPr>
            <w:r w:rsidRPr="002B4525">
              <w:rPr>
                <w:rFonts w:ascii="GHEA Grapalat" w:hAnsi="GHEA Grapalat"/>
              </w:rPr>
              <w:lastRenderedPageBreak/>
              <w:t>24.а.</w:t>
            </w:r>
            <w:r w:rsidRPr="002B4525">
              <w:rPr>
                <w:rFonts w:ascii="GHEA Grapalat" w:hAnsi="GHEA Grapalat"/>
              </w:rPr>
              <w:tab/>
              <w:t xml:space="preserve"> Обслуживающая бенефициара финансовая организация </w:t>
            </w:r>
          </w:p>
          <w:p w14:paraId="3E397B26" w14:textId="77777777" w:rsidR="002B4525" w:rsidRPr="002B4525" w:rsidRDefault="002B4525" w:rsidP="002B4525">
            <w:pPr>
              <w:widowControl w:val="0"/>
              <w:spacing w:after="160"/>
              <w:rPr>
                <w:rFonts w:ascii="GHEA Grapalat" w:hAnsi="GHEA Grapalat"/>
              </w:rPr>
            </w:pPr>
          </w:p>
          <w:p w14:paraId="3E362BA9" w14:textId="77777777" w:rsidR="002B4525" w:rsidRPr="002B4525" w:rsidRDefault="002B4525" w:rsidP="002B4525">
            <w:pPr>
              <w:widowControl w:val="0"/>
              <w:jc w:val="right"/>
              <w:rPr>
                <w:rFonts w:ascii="GHEA Grapalat" w:hAnsi="GHEA Grapalat" w:cs="Tahoma"/>
              </w:rPr>
            </w:pPr>
            <w:r w:rsidRPr="002B4525">
              <w:rPr>
                <w:rFonts w:ascii="GHEA Grapalat" w:hAnsi="GHEA Grapalat"/>
              </w:rPr>
              <w:t>/____________________/</w:t>
            </w:r>
          </w:p>
          <w:p w14:paraId="3F35B77B" w14:textId="77777777" w:rsidR="002B4525" w:rsidRPr="002B4525" w:rsidRDefault="002B4525" w:rsidP="002B4525">
            <w:pPr>
              <w:widowControl w:val="0"/>
              <w:spacing w:after="160"/>
              <w:ind w:left="3828" w:right="13"/>
              <w:jc w:val="both"/>
              <w:rPr>
                <w:rFonts w:ascii="GHEA Grapalat" w:hAnsi="GHEA Grapalat" w:cs="Sylfaen"/>
                <w:vertAlign w:val="superscript"/>
              </w:rPr>
            </w:pPr>
            <w:r w:rsidRPr="002B4525">
              <w:rPr>
                <w:rFonts w:ascii="GHEA Grapalat" w:hAnsi="GHEA Grapalat"/>
                <w:vertAlign w:val="superscript"/>
              </w:rPr>
              <w:t>подпись/</w:t>
            </w:r>
          </w:p>
          <w:p w14:paraId="0ACCAF4C" w14:textId="77777777" w:rsidR="002B4525" w:rsidRPr="002B4525" w:rsidRDefault="002B4525" w:rsidP="002B4525">
            <w:pPr>
              <w:widowControl w:val="0"/>
              <w:spacing w:after="160"/>
              <w:rPr>
                <w:rFonts w:ascii="GHEA Grapalat" w:hAnsi="GHEA Grapalat" w:cs="Tahoma"/>
              </w:rPr>
            </w:pPr>
          </w:p>
          <w:p w14:paraId="696DA044" w14:textId="77777777" w:rsidR="002B4525" w:rsidRPr="002B4525" w:rsidRDefault="002B4525" w:rsidP="002B4525">
            <w:pPr>
              <w:widowControl w:val="0"/>
              <w:spacing w:after="160"/>
              <w:rPr>
                <w:rFonts w:ascii="GHEA Grapalat" w:hAnsi="GHEA Grapalat" w:cs="Arial"/>
              </w:rPr>
            </w:pPr>
          </w:p>
        </w:tc>
        <w:tc>
          <w:tcPr>
            <w:tcW w:w="5364" w:type="dxa"/>
            <w:tcBorders>
              <w:top w:val="single" w:sz="4" w:space="0" w:color="auto"/>
              <w:left w:val="nil"/>
              <w:bottom w:val="nil"/>
              <w:right w:val="single" w:sz="4" w:space="0" w:color="auto"/>
            </w:tcBorders>
            <w:noWrap/>
          </w:tcPr>
          <w:p w14:paraId="2DAA509B" w14:textId="77777777" w:rsidR="002B4525" w:rsidRPr="002B4525" w:rsidRDefault="002B4525" w:rsidP="002B4525">
            <w:pPr>
              <w:widowControl w:val="0"/>
              <w:spacing w:after="160"/>
              <w:rPr>
                <w:rFonts w:ascii="GHEA Grapalat" w:hAnsi="GHEA Grapalat" w:cs="Tahoma"/>
              </w:rPr>
            </w:pPr>
            <w:r w:rsidRPr="002B4525">
              <w:rPr>
                <w:rFonts w:ascii="GHEA Grapalat" w:hAnsi="GHEA Grapalat"/>
              </w:rPr>
              <w:t>23.а.</w:t>
            </w:r>
            <w:r w:rsidRPr="002B4525">
              <w:rPr>
                <w:rFonts w:ascii="GHEA Grapalat" w:hAnsi="GHEA Grapalat"/>
              </w:rPr>
              <w:tab/>
              <w:t xml:space="preserve"> Обслуживающая плательщика финансовая организация </w:t>
            </w:r>
          </w:p>
          <w:p w14:paraId="79E32678" w14:textId="77777777" w:rsidR="002B4525" w:rsidRPr="002B4525" w:rsidRDefault="002B4525" w:rsidP="002B4525">
            <w:pPr>
              <w:widowControl w:val="0"/>
              <w:spacing w:after="160"/>
              <w:rPr>
                <w:rFonts w:ascii="GHEA Grapalat" w:hAnsi="GHEA Grapalat" w:cs="Tahoma"/>
              </w:rPr>
            </w:pPr>
          </w:p>
          <w:p w14:paraId="1A47B378" w14:textId="77777777" w:rsidR="002B4525" w:rsidRPr="002B4525" w:rsidRDefault="002B4525" w:rsidP="002B4525">
            <w:pPr>
              <w:widowControl w:val="0"/>
              <w:jc w:val="right"/>
              <w:rPr>
                <w:rFonts w:ascii="GHEA Grapalat" w:hAnsi="GHEA Grapalat" w:cs="Tahoma"/>
              </w:rPr>
            </w:pPr>
            <w:r w:rsidRPr="002B4525">
              <w:rPr>
                <w:rFonts w:ascii="GHEA Grapalat" w:hAnsi="GHEA Grapalat"/>
              </w:rPr>
              <w:t>/____________________/</w:t>
            </w:r>
          </w:p>
          <w:p w14:paraId="4BBCCF65" w14:textId="77777777" w:rsidR="002B4525" w:rsidRPr="002B4525" w:rsidRDefault="002B4525" w:rsidP="002B4525">
            <w:pPr>
              <w:widowControl w:val="0"/>
              <w:spacing w:after="160"/>
              <w:ind w:right="983"/>
              <w:jc w:val="right"/>
              <w:rPr>
                <w:rFonts w:ascii="GHEA Grapalat" w:hAnsi="GHEA Grapalat" w:cs="Sylfaen"/>
                <w:vertAlign w:val="superscript"/>
              </w:rPr>
            </w:pPr>
            <w:r w:rsidRPr="002B4525">
              <w:rPr>
                <w:rFonts w:ascii="GHEA Grapalat" w:hAnsi="GHEA Grapalat"/>
                <w:vertAlign w:val="superscript"/>
              </w:rPr>
              <w:t>/подпись/</w:t>
            </w:r>
          </w:p>
          <w:p w14:paraId="256D3680" w14:textId="77777777" w:rsidR="002B4525" w:rsidRPr="002B4525" w:rsidRDefault="002B4525" w:rsidP="002B4525">
            <w:pPr>
              <w:widowControl w:val="0"/>
              <w:spacing w:after="160"/>
              <w:rPr>
                <w:rFonts w:ascii="GHEA Grapalat" w:hAnsi="GHEA Grapalat" w:cs="Arial"/>
              </w:rPr>
            </w:pPr>
          </w:p>
        </w:tc>
      </w:tr>
      <w:tr w:rsidR="002B4525" w:rsidRPr="002B4525" w14:paraId="40E8E62F" w14:textId="77777777" w:rsidTr="002B4525">
        <w:trPr>
          <w:trHeight w:val="2194"/>
        </w:trPr>
        <w:tc>
          <w:tcPr>
            <w:tcW w:w="5616" w:type="dxa"/>
            <w:tcBorders>
              <w:top w:val="nil"/>
              <w:left w:val="single" w:sz="4" w:space="0" w:color="auto"/>
              <w:bottom w:val="single" w:sz="4" w:space="0" w:color="auto"/>
              <w:right w:val="single" w:sz="4" w:space="0" w:color="auto"/>
            </w:tcBorders>
            <w:noWrap/>
            <w:vAlign w:val="bottom"/>
          </w:tcPr>
          <w:p w14:paraId="02B2BE7E" w14:textId="77777777" w:rsidR="002B4525" w:rsidRPr="002B4525" w:rsidRDefault="002B4525" w:rsidP="002B4525">
            <w:pPr>
              <w:widowControl w:val="0"/>
              <w:tabs>
                <w:tab w:val="left" w:pos="4678"/>
              </w:tabs>
              <w:spacing w:after="160"/>
              <w:rPr>
                <w:rFonts w:ascii="GHEA Grapalat" w:hAnsi="GHEA Grapalat" w:cs="Sylfaen"/>
              </w:rPr>
            </w:pPr>
            <w:r w:rsidRPr="002B4525">
              <w:rPr>
                <w:rFonts w:ascii="GHEA Grapalat" w:hAnsi="GHEA Grapalat"/>
              </w:rPr>
              <w:t>24.б.</w:t>
            </w:r>
            <w:r w:rsidRPr="002B4525">
              <w:rPr>
                <w:rFonts w:ascii="GHEA Grapalat" w:hAnsi="GHEA Grapalat"/>
              </w:rPr>
              <w:tab/>
              <w:t>М. П.</w:t>
            </w:r>
          </w:p>
          <w:p w14:paraId="1E428C1E" w14:textId="77777777" w:rsidR="002B4525" w:rsidRPr="002B4525" w:rsidRDefault="002B4525" w:rsidP="002B4525">
            <w:pPr>
              <w:widowControl w:val="0"/>
              <w:spacing w:after="160"/>
              <w:rPr>
                <w:rFonts w:ascii="GHEA Grapalat" w:hAnsi="GHEA Grapalat" w:cs="Sylfaen"/>
              </w:rPr>
            </w:pPr>
          </w:p>
          <w:p w14:paraId="7A06120B" w14:textId="77777777" w:rsidR="002B4525" w:rsidRPr="002B4525" w:rsidRDefault="002B4525" w:rsidP="002B4525">
            <w:pPr>
              <w:widowControl w:val="0"/>
              <w:spacing w:after="160"/>
              <w:ind w:right="155"/>
              <w:jc w:val="right"/>
              <w:rPr>
                <w:rFonts w:ascii="GHEA Grapalat" w:hAnsi="GHEA Grapalat" w:cs="Sylfaen"/>
                <w:lang w:val="en-US"/>
              </w:rPr>
            </w:pPr>
            <w:r w:rsidRPr="002B4525">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5EF3B36" w14:textId="77777777" w:rsidR="002B4525" w:rsidRPr="002B4525" w:rsidRDefault="002B4525" w:rsidP="002B4525">
            <w:pPr>
              <w:widowControl w:val="0"/>
              <w:tabs>
                <w:tab w:val="left" w:pos="4554"/>
              </w:tabs>
              <w:spacing w:after="160"/>
              <w:rPr>
                <w:rFonts w:ascii="GHEA Grapalat" w:hAnsi="GHEA Grapalat" w:cs="Sylfaen"/>
              </w:rPr>
            </w:pPr>
            <w:r w:rsidRPr="002B4525">
              <w:rPr>
                <w:rFonts w:ascii="GHEA Grapalat" w:hAnsi="GHEA Grapalat"/>
              </w:rPr>
              <w:t>23.б.</w:t>
            </w:r>
            <w:r w:rsidRPr="002B4525">
              <w:rPr>
                <w:rFonts w:ascii="GHEA Grapalat" w:hAnsi="GHEA Grapalat"/>
              </w:rPr>
              <w:tab/>
              <w:t>М. П.</w:t>
            </w:r>
          </w:p>
          <w:p w14:paraId="55BF7356" w14:textId="77777777" w:rsidR="002B4525" w:rsidRPr="002B4525" w:rsidRDefault="002B4525" w:rsidP="002B4525">
            <w:pPr>
              <w:widowControl w:val="0"/>
              <w:spacing w:after="160"/>
              <w:rPr>
                <w:rFonts w:ascii="GHEA Grapalat" w:hAnsi="GHEA Grapalat"/>
              </w:rPr>
            </w:pPr>
          </w:p>
          <w:p w14:paraId="2CB89996" w14:textId="77777777" w:rsidR="002B4525" w:rsidRPr="002B4525" w:rsidRDefault="002B4525" w:rsidP="002B4525">
            <w:pPr>
              <w:widowControl w:val="0"/>
              <w:spacing w:after="160"/>
              <w:jc w:val="right"/>
              <w:rPr>
                <w:rFonts w:ascii="GHEA Grapalat" w:hAnsi="GHEA Grapalat" w:cs="Sylfaen"/>
              </w:rPr>
            </w:pPr>
            <w:r w:rsidRPr="002B4525">
              <w:rPr>
                <w:rFonts w:ascii="GHEA Grapalat" w:hAnsi="GHEA Grapalat"/>
              </w:rPr>
              <w:t>23.в Дата исполнения: "___" ___ 20___г.</w:t>
            </w:r>
          </w:p>
        </w:tc>
      </w:tr>
    </w:tbl>
    <w:p w14:paraId="41D378FC" w14:textId="77777777" w:rsidR="002B4525" w:rsidRPr="002B4525" w:rsidRDefault="002B4525" w:rsidP="002B4525">
      <w:pPr>
        <w:widowControl w:val="0"/>
        <w:spacing w:after="160"/>
        <w:jc w:val="center"/>
        <w:rPr>
          <w:rFonts w:ascii="GHEA Grapalat" w:hAnsi="GHEA Grapalat" w:cs="Sylfaen"/>
        </w:rPr>
      </w:pPr>
    </w:p>
    <w:p w14:paraId="68D52234" w14:textId="77777777" w:rsidR="002B4525" w:rsidRPr="002B4525" w:rsidRDefault="002B4525" w:rsidP="002B4525">
      <w:pPr>
        <w:rPr>
          <w:rFonts w:ascii="GHEA Grapalat" w:hAnsi="GHEA Grapalat" w:cs="Sylfaen"/>
        </w:rPr>
      </w:pPr>
    </w:p>
    <w:p w14:paraId="538E09BE" w14:textId="77777777" w:rsidR="002B4525" w:rsidRPr="002B4525" w:rsidRDefault="002B4525" w:rsidP="002B4525">
      <w:pPr>
        <w:rPr>
          <w:rFonts w:ascii="GHEA Grapalat" w:hAnsi="GHEA Grapalat" w:cs="Sylfaen"/>
          <w:lang w:val="hy-AM"/>
        </w:rPr>
      </w:pPr>
    </w:p>
    <w:p w14:paraId="0B18AA99" w14:textId="77777777" w:rsidR="002B4525" w:rsidRPr="002B4525" w:rsidRDefault="002B4525" w:rsidP="002B4525">
      <w:pPr>
        <w:rPr>
          <w:rFonts w:ascii="GHEA Grapalat" w:hAnsi="GHEA Grapalat" w:cs="Sylfaen"/>
          <w:lang w:val="hy-AM"/>
        </w:rPr>
      </w:pPr>
    </w:p>
    <w:p w14:paraId="4C556AA0" w14:textId="77777777" w:rsidR="002B4525" w:rsidRPr="002B4525" w:rsidRDefault="002B4525" w:rsidP="002B4525">
      <w:pPr>
        <w:rPr>
          <w:rFonts w:ascii="GHEA Grapalat" w:hAnsi="GHEA Grapalat" w:cs="Sylfaen"/>
          <w:lang w:val="hy-AM"/>
        </w:rPr>
      </w:pPr>
    </w:p>
    <w:p w14:paraId="03E85B10" w14:textId="77777777" w:rsidR="002B4525" w:rsidRPr="002B4525" w:rsidRDefault="002B4525" w:rsidP="002B4525">
      <w:pPr>
        <w:rPr>
          <w:rFonts w:ascii="GHEA Grapalat" w:hAnsi="GHEA Grapalat" w:cs="Sylfaen"/>
          <w:lang w:val="hy-AM"/>
        </w:rPr>
      </w:pPr>
    </w:p>
    <w:p w14:paraId="03FA2D9D" w14:textId="77777777" w:rsidR="002B4525" w:rsidRPr="002B4525" w:rsidRDefault="002B4525" w:rsidP="002B4525">
      <w:pPr>
        <w:rPr>
          <w:rFonts w:ascii="GHEA Grapalat" w:hAnsi="GHEA Grapalat" w:cs="Sylfaen"/>
          <w:lang w:val="hy-AM"/>
        </w:rPr>
      </w:pPr>
    </w:p>
    <w:p w14:paraId="2FB48760" w14:textId="77777777" w:rsidR="002B4525" w:rsidRPr="002B4525" w:rsidRDefault="002B4525" w:rsidP="002B4525">
      <w:pPr>
        <w:rPr>
          <w:rFonts w:ascii="GHEA Grapalat" w:hAnsi="GHEA Grapalat" w:cs="Sylfaen"/>
          <w:lang w:val="hy-AM"/>
        </w:rPr>
      </w:pPr>
    </w:p>
    <w:p w14:paraId="3BBA2F37" w14:textId="77777777" w:rsidR="002B4525" w:rsidRPr="002B4525" w:rsidRDefault="002B4525" w:rsidP="002B4525">
      <w:pPr>
        <w:rPr>
          <w:rFonts w:ascii="GHEA Grapalat" w:hAnsi="GHEA Grapalat" w:cs="Sylfaen"/>
          <w:lang w:val="hy-AM"/>
        </w:rPr>
      </w:pPr>
    </w:p>
    <w:p w14:paraId="70B21370" w14:textId="77777777" w:rsidR="002B4525" w:rsidRPr="002B4525" w:rsidRDefault="002B4525" w:rsidP="002B4525">
      <w:pPr>
        <w:rPr>
          <w:rFonts w:ascii="GHEA Grapalat" w:hAnsi="GHEA Grapalat" w:cs="Sylfaen"/>
          <w:lang w:val="hy-AM"/>
        </w:rPr>
      </w:pPr>
    </w:p>
    <w:p w14:paraId="7AA0B44F" w14:textId="77777777" w:rsidR="002B4525" w:rsidRPr="002B4525" w:rsidRDefault="002B4525" w:rsidP="002B4525">
      <w:pPr>
        <w:rPr>
          <w:rFonts w:ascii="GHEA Grapalat" w:hAnsi="GHEA Grapalat" w:cs="Sylfaen"/>
          <w:lang w:val="hy-AM"/>
        </w:rPr>
      </w:pPr>
    </w:p>
    <w:p w14:paraId="02322806" w14:textId="77777777" w:rsidR="002B4525" w:rsidRPr="002B4525" w:rsidRDefault="002B4525" w:rsidP="002B4525">
      <w:pPr>
        <w:rPr>
          <w:rFonts w:ascii="GHEA Grapalat" w:hAnsi="GHEA Grapalat" w:cs="Sylfaen"/>
          <w:lang w:val="hy-AM"/>
        </w:rPr>
      </w:pPr>
    </w:p>
    <w:p w14:paraId="59362241" w14:textId="77777777" w:rsidR="002B4525" w:rsidRPr="002B4525" w:rsidRDefault="002B4525" w:rsidP="002B4525">
      <w:pPr>
        <w:rPr>
          <w:rFonts w:ascii="GHEA Grapalat" w:hAnsi="GHEA Grapalat" w:cs="Sylfaen"/>
        </w:rPr>
      </w:pPr>
      <w:r w:rsidRPr="002B4525">
        <w:rPr>
          <w:rFonts w:ascii="GHEA Grapalat" w:hAnsi="GHEA Grapalat" w:cs="Sylfaen"/>
        </w:rPr>
        <w:t xml:space="preserve">*  </w:t>
      </w:r>
      <w:r w:rsidRPr="002B452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CCCFAAD" w14:textId="77777777" w:rsidR="002B4525" w:rsidRPr="002B4525" w:rsidRDefault="002B4525" w:rsidP="002B4525">
      <w:pPr>
        <w:rPr>
          <w:rFonts w:ascii="GHEA Grapalat" w:hAnsi="GHEA Grapalat" w:cs="Sylfaen"/>
        </w:rPr>
      </w:pPr>
      <w:r w:rsidRPr="002B4525">
        <w:rPr>
          <w:rFonts w:ascii="GHEA Grapalat" w:hAnsi="GHEA Grapalat" w:cs="Sylfaen"/>
        </w:rPr>
        <w:br w:type="page"/>
      </w:r>
    </w:p>
    <w:p w14:paraId="2EB967E9" w14:textId="77777777" w:rsidR="002B4525" w:rsidRPr="002B4525" w:rsidRDefault="002B4525" w:rsidP="002B4525">
      <w:pPr>
        <w:widowControl w:val="0"/>
        <w:spacing w:after="160"/>
        <w:ind w:left="567" w:right="565"/>
        <w:jc w:val="center"/>
        <w:rPr>
          <w:rFonts w:ascii="GHEA Grapalat" w:hAnsi="GHEA Grapalat"/>
          <w:b/>
        </w:rPr>
      </w:pPr>
      <w:r w:rsidRPr="002B4525">
        <w:rPr>
          <w:rFonts w:ascii="GHEA Grapalat" w:hAnsi="GHEA Grapalat"/>
          <w:b/>
        </w:rPr>
        <w:lastRenderedPageBreak/>
        <w:t xml:space="preserve">Обязательные реквизиты платежного требования </w:t>
      </w:r>
      <w:r w:rsidRPr="002B4525">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B4525" w:rsidRPr="002B4525" w14:paraId="562BD85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D41DC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7988183D"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7516C309"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Наличие указанного поля/</w:t>
            </w:r>
          </w:p>
          <w:p w14:paraId="0545193F"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46E64BCB"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 xml:space="preserve">Требование о заполнении реквизита </w:t>
            </w:r>
          </w:p>
          <w:p w14:paraId="0BF696A5"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0DFE0100"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Сторона,</w:t>
            </w:r>
          </w:p>
          <w:p w14:paraId="6479144C"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 xml:space="preserve">заполняющая реквизит </w:t>
            </w:r>
          </w:p>
          <w:p w14:paraId="140C8366"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бенефициар или плательщик</w:t>
            </w:r>
          </w:p>
          <w:p w14:paraId="3F19A716"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(в связи с процессом закупки)</w:t>
            </w:r>
          </w:p>
        </w:tc>
      </w:tr>
      <w:tr w:rsidR="002B4525" w:rsidRPr="002B4525" w14:paraId="01D7DCB3" w14:textId="77777777" w:rsidTr="002B4525">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16C01E"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62D5222D"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258D0C1D"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2F16805D"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0D4742BC" w14:textId="77777777" w:rsidR="002B4525" w:rsidRPr="002B4525" w:rsidRDefault="002B4525" w:rsidP="002B4525">
            <w:pPr>
              <w:widowControl w:val="0"/>
              <w:spacing w:after="120"/>
              <w:jc w:val="center"/>
              <w:rPr>
                <w:rFonts w:ascii="GHEA Grapalat" w:hAnsi="GHEA Grapalat"/>
                <w:b/>
                <w:sz w:val="18"/>
                <w:szCs w:val="18"/>
              </w:rPr>
            </w:pPr>
            <w:r w:rsidRPr="002B4525">
              <w:rPr>
                <w:rFonts w:ascii="GHEA Grapalat" w:hAnsi="GHEA Grapalat"/>
                <w:b/>
                <w:sz w:val="18"/>
                <w:szCs w:val="18"/>
              </w:rPr>
              <w:t>5</w:t>
            </w:r>
          </w:p>
        </w:tc>
      </w:tr>
      <w:tr w:rsidR="002B4525" w:rsidRPr="002B4525" w14:paraId="5B63A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13A6D8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989D91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48597B6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BDF0B0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6B7271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 документе заранее заполнено "Платежное требование"</w:t>
            </w:r>
          </w:p>
        </w:tc>
      </w:tr>
      <w:tr w:rsidR="002B4525" w:rsidRPr="002B4525" w14:paraId="7F6DA20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1EC2E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6F290856" w14:textId="77777777" w:rsidR="002B4525" w:rsidRPr="002B4525" w:rsidRDefault="002B4525" w:rsidP="002B4525">
            <w:pPr>
              <w:widowControl w:val="0"/>
              <w:spacing w:after="120"/>
              <w:jc w:val="both"/>
              <w:rPr>
                <w:rFonts w:ascii="GHEA Grapalat" w:hAnsi="GHEA Grapalat"/>
                <w:sz w:val="18"/>
                <w:szCs w:val="18"/>
              </w:rPr>
            </w:pPr>
            <w:r w:rsidRPr="002B4525">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1431D05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117DA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80F564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бенефициаром при представлении платежного требования в банк плательщика</w:t>
            </w:r>
          </w:p>
        </w:tc>
      </w:tr>
      <w:tr w:rsidR="002B4525" w:rsidRPr="002B4525" w14:paraId="6A618F0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ECF3D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3C52E269" w14:textId="77777777" w:rsidR="002B4525" w:rsidRPr="002B4525" w:rsidRDefault="002B4525" w:rsidP="002B4525">
            <w:pPr>
              <w:widowControl w:val="0"/>
              <w:spacing w:after="120"/>
              <w:jc w:val="both"/>
              <w:rPr>
                <w:rFonts w:ascii="GHEA Grapalat" w:hAnsi="GHEA Grapalat"/>
                <w:sz w:val="18"/>
                <w:szCs w:val="18"/>
              </w:rPr>
            </w:pPr>
            <w:r w:rsidRPr="002B4525">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52C49A2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BADD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6729678C" w14:textId="77777777" w:rsidR="002B4525" w:rsidRPr="002B4525"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3A76608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2B4525" w:rsidRPr="002B4525" w14:paraId="7956E751"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BB9E38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655A8AE8" w14:textId="77777777" w:rsidR="002B4525" w:rsidRPr="002B4525" w:rsidRDefault="002B4525" w:rsidP="002B4525">
            <w:pPr>
              <w:widowControl w:val="0"/>
              <w:spacing w:after="120"/>
              <w:jc w:val="both"/>
              <w:rPr>
                <w:rFonts w:ascii="GHEA Grapalat" w:hAnsi="GHEA Grapalat"/>
                <w:sz w:val="18"/>
                <w:szCs w:val="18"/>
              </w:rPr>
            </w:pPr>
            <w:r w:rsidRPr="002B4525">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D8FD07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13CDAB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46A0746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49D807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1EC8D42F"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5F4F93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7208ED3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B81796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11C1CA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7E83BBC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00649E48"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980DCC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FA27FA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072C5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63BD76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20C331D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7B5B80A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173073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F18E86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999873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1E6687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F4231E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6981969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2B7A8AE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207A4E8E"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8D740D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34DE2E0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A987A7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9E07D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07A04F5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в установленных нормативными правовыми актами </w:t>
            </w:r>
            <w:r w:rsidRPr="002B4525">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2C10EDA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заполняется плательщиком</w:t>
            </w:r>
          </w:p>
        </w:tc>
      </w:tr>
      <w:tr w:rsidR="002B4525" w:rsidRPr="002B4525" w14:paraId="08BCBF00"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244F1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7EFBE7D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0FA414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BA72BB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1744ED0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4A465F2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7A63228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BF80B1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hideMark/>
          </w:tcPr>
          <w:p w14:paraId="05CE2BA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16D654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CD35D2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03A9DE3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26BEA23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 заполняется)</w:t>
            </w:r>
          </w:p>
        </w:tc>
      </w:tr>
      <w:tr w:rsidR="002B4525" w:rsidRPr="002B4525" w14:paraId="6B074E6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3168F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A95B62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C7A0D3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15A24B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7A40491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0F41D14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77EC965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8116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579F53D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66008E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D42E07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09AAC8F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171304F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A50E6B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1CB0DE2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847D49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B45F5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50BA009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0AB684D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0889904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FB2884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0F22814E"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39C756B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F55977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01A0C84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102F7AE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заполняется плательщиком </w:t>
            </w:r>
          </w:p>
        </w:tc>
      </w:tr>
      <w:tr w:rsidR="002B4525" w:rsidRPr="002B4525" w14:paraId="595499C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7011C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0665C5D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9626A3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F923B5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47FAD83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7D44F41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 заполняется и не применяется)</w:t>
            </w:r>
          </w:p>
        </w:tc>
      </w:tr>
      <w:tr w:rsidR="002B4525" w:rsidRPr="002B4525" w14:paraId="42983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D9D351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330AE1F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438A969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6BF257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E0D62E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плательщиком</w:t>
            </w:r>
          </w:p>
        </w:tc>
      </w:tr>
      <w:tr w:rsidR="002B4525" w:rsidRPr="002B4525" w14:paraId="1387E44B"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396FB7A"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323A60D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4A1288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59CFE3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62D153C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заранее заполняется бенефициаром — по приглашению</w:t>
            </w:r>
          </w:p>
        </w:tc>
      </w:tr>
      <w:tr w:rsidR="002B4525" w:rsidRPr="002B4525" w14:paraId="0641AC9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F4DD36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47B4258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6510A9B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B4B02F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17BD3D0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2B4525">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51DC29F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заполняется бенефициаром</w:t>
            </w:r>
          </w:p>
        </w:tc>
      </w:tr>
      <w:tr w:rsidR="002B4525" w:rsidRPr="002B4525" w14:paraId="7FEBBB09"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86CC8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E60852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07E0C83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56CBB11" w14:textId="77777777" w:rsidR="002B4525" w:rsidRPr="002B4525" w:rsidRDefault="002B4525" w:rsidP="002B4525">
            <w:pPr>
              <w:widowControl w:val="0"/>
              <w:spacing w:after="120"/>
              <w:jc w:val="center"/>
              <w:rPr>
                <w:rFonts w:ascii="GHEA Grapalat" w:hAnsi="GHEA Grapalat" w:cs="Sylfaen"/>
                <w:sz w:val="18"/>
                <w:szCs w:val="18"/>
              </w:rPr>
            </w:pPr>
            <w:r w:rsidRPr="002B4525">
              <w:rPr>
                <w:rFonts w:ascii="GHEA Grapalat" w:hAnsi="GHEA Grapalat"/>
                <w:sz w:val="18"/>
                <w:szCs w:val="18"/>
              </w:rPr>
              <w:t xml:space="preserve">обязательно </w:t>
            </w:r>
          </w:p>
          <w:p w14:paraId="47516F04" w14:textId="77777777" w:rsidR="002B4525" w:rsidRPr="002B4525" w:rsidRDefault="002B4525" w:rsidP="002B4525">
            <w:pPr>
              <w:widowControl w:val="0"/>
              <w:spacing w:after="120"/>
              <w:jc w:val="center"/>
              <w:rPr>
                <w:rFonts w:ascii="GHEA Grapalat" w:hAnsi="GHEA Grapalat" w:cs="Sylfaen"/>
                <w:sz w:val="18"/>
                <w:szCs w:val="18"/>
              </w:rPr>
            </w:pPr>
            <w:r w:rsidRPr="002B4525">
              <w:rPr>
                <w:rFonts w:ascii="GHEA Grapalat" w:hAnsi="GHEA Grapalat"/>
                <w:sz w:val="18"/>
                <w:szCs w:val="18"/>
              </w:rPr>
              <w:t xml:space="preserve">заполняются слова "акцептованный платеж", </w:t>
            </w:r>
          </w:p>
          <w:p w14:paraId="1A1CBF4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5BE1C91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заранее заполняется бенефициаром </w:t>
            </w:r>
          </w:p>
        </w:tc>
      </w:tr>
      <w:tr w:rsidR="002B4525" w:rsidRPr="002B4525" w14:paraId="4D83823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173400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0D6B4A6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811CAF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DA49AD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7ED4B83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1AB0F5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5A78207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бенефициаром</w:t>
            </w:r>
          </w:p>
        </w:tc>
      </w:tr>
      <w:tr w:rsidR="002B4525" w:rsidRPr="002B4525" w14:paraId="6C584B9D"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926C51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6F6469D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A3D061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1F87F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5EB08A1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35AF63E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подписывается плательщиком или </w:t>
            </w:r>
          </w:p>
          <w:p w14:paraId="2497BDC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проставляется электронная подпись плательщика</w:t>
            </w:r>
          </w:p>
        </w:tc>
      </w:tr>
      <w:tr w:rsidR="002B4525" w:rsidRPr="002B4525" w14:paraId="1CC752D3"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259BB7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1778F68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6968B6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E0F7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обязательно: </w:t>
            </w:r>
          </w:p>
          <w:p w14:paraId="2154DC9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при наличии печати, когда плательщик представляет Требование в бумажной форме</w:t>
            </w:r>
          </w:p>
          <w:p w14:paraId="4F9E7C51" w14:textId="77777777" w:rsidR="002B4525" w:rsidRPr="002B4525" w:rsidRDefault="002B4525" w:rsidP="002B4525">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E1420D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скрепляется печатью плательщика </w:t>
            </w:r>
          </w:p>
          <w:p w14:paraId="353DBEA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при представлении в бумажной форме</w:t>
            </w:r>
          </w:p>
        </w:tc>
      </w:tr>
      <w:tr w:rsidR="002B4525" w:rsidRPr="002B4525" w14:paraId="77DD1DE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5C139C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00D33C74"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C2CC7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62BA08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обязательно: </w:t>
            </w:r>
          </w:p>
          <w:p w14:paraId="12BABE3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212086B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подписывается бенефициаром</w:t>
            </w:r>
          </w:p>
        </w:tc>
      </w:tr>
      <w:tr w:rsidR="002B4525" w:rsidRPr="002B4525" w14:paraId="3188D0D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D117A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08867CA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A68D1A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40F73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обязательно: </w:t>
            </w:r>
          </w:p>
          <w:p w14:paraId="6158241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0D6D418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 xml:space="preserve">скрепляется печатью </w:t>
            </w:r>
            <w:r w:rsidRPr="002B4525">
              <w:rPr>
                <w:rFonts w:ascii="GHEA Grapalat" w:hAnsi="GHEA Grapalat"/>
                <w:sz w:val="18"/>
                <w:szCs w:val="18"/>
              </w:rPr>
              <w:lastRenderedPageBreak/>
              <w:t xml:space="preserve">бенефициара </w:t>
            </w:r>
          </w:p>
          <w:p w14:paraId="337884BB"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при представлении в банк в бумажной форме</w:t>
            </w:r>
          </w:p>
        </w:tc>
      </w:tr>
      <w:tr w:rsidR="002B4525" w:rsidRPr="002B4525" w14:paraId="4D204EA6"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C109A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hideMark/>
          </w:tcPr>
          <w:p w14:paraId="509BDF9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6DDD69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7D0DF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638D39F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F5508F"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28D725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B7601D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93125D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5D8489E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0AA7D7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679C1A51"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AAA7854"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3FA8BBBA"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0CF2A0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068C707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4C34CDC"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36886A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p w14:paraId="3C01F89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2AA05AE"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2A07D702"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736AE67"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17CD8B7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36C639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0349DE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6D9958F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F5E2BA"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4F425867"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D02E9D"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1298EA1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0F586E63"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8F8822"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736654B8"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7CD04EA" w14:textId="77777777" w:rsidR="002B4525" w:rsidRPr="002B4525" w:rsidRDefault="002B4525" w:rsidP="002B4525">
            <w:pPr>
              <w:widowControl w:val="0"/>
              <w:spacing w:after="120"/>
              <w:jc w:val="center"/>
              <w:rPr>
                <w:rFonts w:ascii="GHEA Grapalat" w:hAnsi="GHEA Grapalat"/>
                <w:sz w:val="18"/>
                <w:szCs w:val="18"/>
              </w:rPr>
            </w:pPr>
          </w:p>
        </w:tc>
      </w:tr>
      <w:tr w:rsidR="002B4525" w:rsidRPr="002B4525" w14:paraId="3A2C1E95" w14:textId="77777777" w:rsidTr="002B4525">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F4647A0"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0636A7A9"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79CAAC66"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F44B31F"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необязательно</w:t>
            </w:r>
          </w:p>
          <w:p w14:paraId="3998A605" w14:textId="77777777" w:rsidR="002B4525" w:rsidRPr="002B4525" w:rsidRDefault="002B4525" w:rsidP="002B4525">
            <w:pPr>
              <w:widowControl w:val="0"/>
              <w:spacing w:after="120"/>
              <w:jc w:val="center"/>
              <w:rPr>
                <w:rFonts w:ascii="GHEA Grapalat" w:hAnsi="GHEA Grapalat"/>
                <w:sz w:val="18"/>
                <w:szCs w:val="18"/>
              </w:rPr>
            </w:pPr>
            <w:r w:rsidRPr="002B4525">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25EE1A" w14:textId="77777777" w:rsidR="002B4525" w:rsidRPr="002B4525" w:rsidRDefault="002B4525" w:rsidP="002B4525">
            <w:pPr>
              <w:widowControl w:val="0"/>
              <w:spacing w:after="120"/>
              <w:jc w:val="center"/>
              <w:rPr>
                <w:rFonts w:ascii="GHEA Grapalat" w:hAnsi="GHEA Grapalat"/>
                <w:sz w:val="18"/>
                <w:szCs w:val="18"/>
              </w:rPr>
            </w:pPr>
          </w:p>
        </w:tc>
      </w:tr>
    </w:tbl>
    <w:p w14:paraId="4F19C904" w14:textId="77777777" w:rsidR="002B4525" w:rsidRDefault="002B4525" w:rsidP="00D54B46">
      <w:pPr>
        <w:jc w:val="right"/>
        <w:rPr>
          <w:rFonts w:ascii="GHEA Grapalat" w:hAnsi="GHEA Grapalat"/>
          <w:b/>
        </w:rPr>
      </w:pPr>
      <w:r w:rsidRPr="00AD29CE">
        <w:rPr>
          <w:rFonts w:ascii="GHEA Grapalat" w:hAnsi="GHEA Grapalat"/>
          <w:b/>
        </w:rPr>
        <w:t xml:space="preserve"> </w:t>
      </w:r>
    </w:p>
    <w:p w14:paraId="0CFDC0E6" w14:textId="77777777" w:rsidR="002B4525" w:rsidRDefault="002B4525" w:rsidP="00D54B46">
      <w:pPr>
        <w:jc w:val="right"/>
        <w:rPr>
          <w:rFonts w:ascii="GHEA Grapalat" w:hAnsi="GHEA Grapalat"/>
          <w:b/>
        </w:rPr>
      </w:pPr>
    </w:p>
    <w:p w14:paraId="449C1B4C" w14:textId="2B418E53"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27CB9F4E"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ԵՔ-ԲՄԽԾՁԲ-</w:t>
      </w:r>
      <w:r w:rsidR="00FB2BEA">
        <w:rPr>
          <w:rFonts w:ascii="GHEA Grapalat" w:hAnsi="GHEA Grapalat"/>
          <w:b/>
          <w:sz w:val="24"/>
          <w:szCs w:val="24"/>
        </w:rPr>
        <w:t>25/46</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6AD20764"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2B4525">
        <w:rPr>
          <w:rFonts w:ascii="GHEA Grapalat" w:hAnsi="GHEA Grapalat"/>
        </w:rPr>
        <w:t>20</w:t>
      </w:r>
      <w:r w:rsidRPr="00AD29CE">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8"/>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1B777674"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2B4525" w:rsidRPr="002B4525">
        <w:rPr>
          <w:rFonts w:ascii="GHEA Grapalat" w:hAnsi="GHEA Grapalat"/>
          <w:b/>
          <w:bCs/>
          <w:lang w:val="hy-AM"/>
        </w:rPr>
        <w:t xml:space="preserve">0,5 (ноль целых пять </w:t>
      </w:r>
      <w:r w:rsidR="002B4525">
        <w:rPr>
          <w:rFonts w:ascii="GHEA Grapalat" w:hAnsi="GHEA Grapalat"/>
          <w:b/>
          <w:bCs/>
        </w:rPr>
        <w:t>деся</w:t>
      </w:r>
      <w:r w:rsidR="002B4525" w:rsidRPr="002B4525">
        <w:rPr>
          <w:rFonts w:ascii="GHEA Grapalat" w:hAnsi="GHEA Grapalat"/>
          <w:b/>
          <w:bCs/>
          <w:lang w:val="hy-AM"/>
        </w:rPr>
        <w:t xml:space="preserve">тых) </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9"/>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50553745"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2B4525" w:rsidRPr="002B4525">
        <w:rPr>
          <w:rFonts w:ascii="GHEA Grapalat" w:hAnsi="GHEA Grapalat"/>
          <w:b/>
          <w:lang w:val="hy-AM"/>
        </w:rPr>
        <w:t xml:space="preserve">0,05 (ноль целых пять сотых) </w:t>
      </w:r>
      <w:r w:rsidRPr="003C56A3">
        <w:rPr>
          <w:rFonts w:ascii="GHEA Grapalat" w:hAnsi="GHEA Grapalat"/>
          <w:b/>
        </w:rPr>
        <w:t>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333CBB" w14:paraId="3ABBA7D9" w14:textId="77777777" w:rsidTr="002C6B9E">
        <w:tc>
          <w:tcPr>
            <w:tcW w:w="2631" w:type="dxa"/>
          </w:tcPr>
          <w:p w14:paraId="52238467"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379B3A69"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591CA390"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3C56A3" w:rsidRPr="00333CBB" w14:paraId="61F71DD2" w14:textId="77777777" w:rsidTr="002C6B9E">
        <w:tc>
          <w:tcPr>
            <w:tcW w:w="2631" w:type="dxa"/>
          </w:tcPr>
          <w:p w14:paraId="4C23162F"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916E78E"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45522AE0" w14:textId="77777777" w:rsidTr="002C6B9E">
        <w:tc>
          <w:tcPr>
            <w:tcW w:w="2631" w:type="dxa"/>
          </w:tcPr>
          <w:p w14:paraId="603FE6D1"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0E86BE7D"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0ADF75DD" w14:textId="77777777" w:rsidTr="002C6B9E">
        <w:tc>
          <w:tcPr>
            <w:tcW w:w="2631" w:type="dxa"/>
          </w:tcPr>
          <w:p w14:paraId="7C43B933"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D24D3F6"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2597355" w14:textId="77777777" w:rsidR="00944EB4" w:rsidRPr="00AD29CE" w:rsidRDefault="00944EB4" w:rsidP="00944EB4">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Pr>
          <w:rStyle w:val="FootnoteReference"/>
          <w:rFonts w:ascii="GHEA Grapalat" w:hAnsi="GHEA Grapalat"/>
        </w:rPr>
        <w:footnoteReference w:customMarkFollows="1" w:id="10"/>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7118DB9A" w14:textId="713AA92C" w:rsidR="002B4525" w:rsidRDefault="002B4525" w:rsidP="002B4525">
      <w:pPr>
        <w:widowControl w:val="0"/>
        <w:tabs>
          <w:tab w:val="left" w:pos="1276"/>
        </w:tabs>
        <w:spacing w:after="160" w:line="360" w:lineRule="auto"/>
        <w:ind w:firstLine="567"/>
        <w:jc w:val="both"/>
        <w:rPr>
          <w:rFonts w:ascii="GHEA Grapalat" w:hAnsi="GHEA Grapalat"/>
          <w:b/>
        </w:rPr>
      </w:pPr>
      <w:r w:rsidRPr="00F97415">
        <w:rPr>
          <w:rFonts w:ascii="GHEA Grapalat" w:hAnsi="GHEA Grapalat"/>
          <w:b/>
        </w:rPr>
        <w:t>7.1</w:t>
      </w:r>
      <w:r>
        <w:rPr>
          <w:rFonts w:ascii="GHEA Grapalat" w:hAnsi="GHEA Grapalat"/>
          <w:b/>
        </w:rPr>
        <w:t>6</w:t>
      </w:r>
      <w:r w:rsidRPr="00F97415">
        <w:rPr>
          <w:rFonts w:ascii="GHEA Grapalat" w:hAnsi="GHEA Grapalat"/>
          <w:b/>
        </w:rPr>
        <w:t>.</w:t>
      </w:r>
      <w:r w:rsidRPr="00F97415">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F97415">
        <w:rPr>
          <w:rFonts w:ascii="GHEA Grapalat" w:hAnsi="GHEA Grapalat"/>
          <w:b/>
          <w:color w:val="000000" w:themeColor="text1"/>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результата оказания услуги, установленного предыдущим соглашением, в полном объеме. </w:t>
      </w:r>
      <w:r w:rsidRPr="00F97415">
        <w:rPr>
          <w:rFonts w:ascii="GHEA Grapalat" w:hAnsi="GHEA Grapalat"/>
          <w:b/>
        </w:rPr>
        <w:t xml:space="preserve">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004B4F03" w:rsidRPr="004B4F03">
        <w:rPr>
          <w:rFonts w:ascii="GHEA Grapalat" w:hAnsi="GHEA Grapalat"/>
          <w:b/>
        </w:rPr>
        <w:t>10</w:t>
      </w:r>
      <w:r w:rsidRPr="00F97415">
        <w:rPr>
          <w:rFonts w:ascii="GHEA Grapalat" w:hAnsi="GHEA Grapalat"/>
          <w:b/>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r w:rsidRPr="00F97415">
        <w:rPr>
          <w:rStyle w:val="FootnoteReference"/>
          <w:rFonts w:ascii="GHEA Grapalat" w:hAnsi="GHEA Grapalat"/>
          <w:b/>
        </w:rPr>
        <w:footnoteReference w:customMarkFollows="1" w:id="11"/>
        <w:t>25</w:t>
      </w:r>
    </w:p>
    <w:p w14:paraId="15F002E1" w14:textId="5039858C" w:rsidR="00D54B46" w:rsidRPr="00E16840" w:rsidRDefault="00D54B46" w:rsidP="00E16840">
      <w:pPr>
        <w:widowControl w:val="0"/>
        <w:tabs>
          <w:tab w:val="left" w:pos="1276"/>
        </w:tabs>
        <w:spacing w:after="160" w:line="360" w:lineRule="auto"/>
        <w:ind w:firstLine="567"/>
        <w:jc w:val="both"/>
        <w:rPr>
          <w:rFonts w:ascii="GHEA Grapalat" w:hAnsi="GHEA Grapalat"/>
        </w:rPr>
      </w:pPr>
      <w:r>
        <w:rPr>
          <w:rFonts w:ascii="GHEA Grapalat" w:hAnsi="GHEA Grapalat"/>
        </w:rPr>
        <w:t>7.1</w:t>
      </w:r>
      <w:r w:rsidR="002B4525">
        <w:rPr>
          <w:rFonts w:ascii="GHEA Grapalat" w:hAnsi="GHEA Grapalat"/>
        </w:rPr>
        <w:t>7</w:t>
      </w:r>
      <w:r>
        <w:rPr>
          <w:rFonts w:ascii="GHEA Grapalat" w:hAnsi="GHEA Grapalat"/>
        </w:rPr>
        <w:t xml:space="preserve">.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003C56A3" w:rsidRPr="003C56A3">
        <w:rPr>
          <w:rFonts w:ascii="GHEA Grapalat" w:hAnsi="GHEA Grapalat"/>
        </w:rPr>
        <w:t xml:space="preserve">осуществляет </w:t>
      </w:r>
      <w:r w:rsidR="00E16840" w:rsidRPr="00E16840">
        <w:rPr>
          <w:rFonts w:ascii="GHEA Grapalat" w:hAnsi="GHEA Grapalat"/>
        </w:rPr>
        <w:t>административного округа Кентрон</w:t>
      </w:r>
      <w:r w:rsidR="00E16840">
        <w:rPr>
          <w:rFonts w:ascii="GHEA Grapalat" w:hAnsi="GHEA Grapalat"/>
          <w:lang w:val="hy-AM"/>
        </w:rPr>
        <w:t xml:space="preserve"> </w:t>
      </w:r>
      <w:r w:rsidR="00E16840">
        <w:rPr>
          <w:rFonts w:ascii="GHEA Grapalat" w:hAnsi="GHEA Grapalat"/>
        </w:rPr>
        <w:t>г.</w:t>
      </w:r>
      <w:r w:rsidR="003C56A3" w:rsidRPr="003C56A3">
        <w:rPr>
          <w:rFonts w:ascii="GHEA Grapalat" w:hAnsi="GHEA Grapalat"/>
        </w:rPr>
        <w:t xml:space="preserve"> Еревана</w:t>
      </w: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lastRenderedPageBreak/>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6"/>
        <w:gridCol w:w="3885"/>
        <w:gridCol w:w="1176"/>
        <w:gridCol w:w="1357"/>
        <w:gridCol w:w="823"/>
        <w:gridCol w:w="2162"/>
        <w:gridCol w:w="2715"/>
      </w:tblGrid>
      <w:tr w:rsidR="00D54B46" w:rsidRPr="00E40AC8" w14:paraId="1F88BC5B" w14:textId="77777777" w:rsidTr="00A85A62">
        <w:trPr>
          <w:trHeight w:val="422"/>
          <w:jc w:val="center"/>
        </w:trPr>
        <w:tc>
          <w:tcPr>
            <w:tcW w:w="15845" w:type="dxa"/>
            <w:gridSpan w:val="8"/>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A85A62">
        <w:trPr>
          <w:trHeight w:val="247"/>
          <w:jc w:val="center"/>
        </w:trPr>
        <w:tc>
          <w:tcPr>
            <w:tcW w:w="1880" w:type="dxa"/>
            <w:vMerge w:val="restart"/>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9" w:type="dxa"/>
            <w:vMerge w:val="restart"/>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4" w:type="dxa"/>
            <w:vMerge w:val="restart"/>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A85A62">
        <w:trPr>
          <w:trHeight w:val="501"/>
          <w:jc w:val="center"/>
        </w:trPr>
        <w:tc>
          <w:tcPr>
            <w:tcW w:w="1880" w:type="dxa"/>
            <w:vMerge/>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9" w:type="dxa"/>
            <w:vMerge/>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3"/>
              <w:t>**</w:t>
            </w:r>
          </w:p>
        </w:tc>
      </w:tr>
      <w:tr w:rsidR="00A85A62" w:rsidRPr="00E40AC8" w14:paraId="2CECA8C6" w14:textId="77777777" w:rsidTr="00A85A62">
        <w:trPr>
          <w:trHeight w:val="501"/>
          <w:jc w:val="center"/>
        </w:trPr>
        <w:tc>
          <w:tcPr>
            <w:tcW w:w="1880" w:type="dxa"/>
            <w:vAlign w:val="center"/>
          </w:tcPr>
          <w:p w14:paraId="26FCC1C7" w14:textId="77777777" w:rsidR="00A85A62" w:rsidRDefault="00A85A62" w:rsidP="00A85A62">
            <w:pPr>
              <w:jc w:val="center"/>
              <w:rPr>
                <w:rFonts w:ascii="GHEA Grapalat" w:hAnsi="GHEA Grapalat"/>
                <w:sz w:val="20"/>
                <w:lang w:val="hy-AM"/>
              </w:rPr>
            </w:pPr>
          </w:p>
          <w:p w14:paraId="77E5EF0C" w14:textId="77777777" w:rsidR="006F1169" w:rsidRDefault="006F1169" w:rsidP="00A85A62">
            <w:pPr>
              <w:jc w:val="center"/>
              <w:rPr>
                <w:rFonts w:ascii="GHEA Grapalat" w:hAnsi="GHEA Grapalat"/>
                <w:sz w:val="20"/>
                <w:lang w:val="hy-AM"/>
              </w:rPr>
            </w:pPr>
          </w:p>
          <w:p w14:paraId="55E33EC9" w14:textId="77777777" w:rsidR="006F1169" w:rsidRDefault="006F1169" w:rsidP="00A85A62">
            <w:pPr>
              <w:jc w:val="center"/>
              <w:rPr>
                <w:rFonts w:ascii="GHEA Grapalat" w:hAnsi="GHEA Grapalat"/>
                <w:sz w:val="20"/>
                <w:lang w:val="hy-AM"/>
              </w:rPr>
            </w:pPr>
          </w:p>
          <w:p w14:paraId="668A4090" w14:textId="4B1092F9" w:rsidR="00A85A62" w:rsidRDefault="00A85A62" w:rsidP="00A85A62">
            <w:pPr>
              <w:jc w:val="center"/>
              <w:rPr>
                <w:rFonts w:ascii="GHEA Grapalat" w:hAnsi="GHEA Grapalat"/>
                <w:sz w:val="20"/>
                <w:lang w:val="hy-AM"/>
              </w:rPr>
            </w:pPr>
            <w:r>
              <w:rPr>
                <w:rFonts w:ascii="GHEA Grapalat" w:hAnsi="GHEA Grapalat"/>
                <w:sz w:val="20"/>
                <w:lang w:val="hy-AM"/>
              </w:rPr>
              <w:t>1</w:t>
            </w:r>
          </w:p>
          <w:p w14:paraId="66EB7D61" w14:textId="77777777" w:rsidR="006F1169" w:rsidRDefault="006F1169" w:rsidP="00A85A62">
            <w:pPr>
              <w:jc w:val="center"/>
              <w:rPr>
                <w:rFonts w:ascii="GHEA Grapalat" w:hAnsi="GHEA Grapalat"/>
                <w:sz w:val="20"/>
                <w:lang w:val="hy-AM"/>
              </w:rPr>
            </w:pPr>
          </w:p>
          <w:p w14:paraId="77550E36" w14:textId="77777777" w:rsidR="006F1169" w:rsidRDefault="006F1169" w:rsidP="00A85A62">
            <w:pPr>
              <w:jc w:val="center"/>
              <w:rPr>
                <w:rFonts w:ascii="GHEA Grapalat" w:hAnsi="GHEA Grapalat"/>
                <w:sz w:val="20"/>
                <w:lang w:val="hy-AM"/>
              </w:rPr>
            </w:pPr>
          </w:p>
          <w:p w14:paraId="01BCAA48" w14:textId="77777777" w:rsidR="006F1169" w:rsidRDefault="006F1169" w:rsidP="00A85A62">
            <w:pPr>
              <w:jc w:val="center"/>
              <w:rPr>
                <w:rFonts w:ascii="GHEA Grapalat" w:hAnsi="GHEA Grapalat"/>
                <w:sz w:val="20"/>
                <w:lang w:val="hy-AM"/>
              </w:rPr>
            </w:pPr>
          </w:p>
          <w:p w14:paraId="6CF00F3D" w14:textId="77777777" w:rsidR="006F1169" w:rsidRDefault="006F1169" w:rsidP="00A85A62">
            <w:pPr>
              <w:jc w:val="center"/>
              <w:rPr>
                <w:rFonts w:ascii="GHEA Grapalat" w:hAnsi="GHEA Grapalat"/>
                <w:sz w:val="20"/>
                <w:lang w:val="hy-AM"/>
              </w:rPr>
            </w:pPr>
          </w:p>
          <w:p w14:paraId="2C804567" w14:textId="77777777" w:rsidR="006F1169" w:rsidRDefault="006F1169" w:rsidP="00A85A62">
            <w:pPr>
              <w:jc w:val="center"/>
              <w:rPr>
                <w:rFonts w:ascii="GHEA Grapalat" w:hAnsi="GHEA Grapalat"/>
                <w:sz w:val="20"/>
                <w:lang w:val="hy-AM"/>
              </w:rPr>
            </w:pPr>
          </w:p>
          <w:p w14:paraId="40C4423C" w14:textId="77777777" w:rsidR="006F1169" w:rsidRDefault="006F1169" w:rsidP="00A85A62">
            <w:pPr>
              <w:jc w:val="center"/>
              <w:rPr>
                <w:rFonts w:ascii="GHEA Grapalat" w:hAnsi="GHEA Grapalat"/>
                <w:sz w:val="20"/>
                <w:lang w:val="hy-AM"/>
              </w:rPr>
            </w:pPr>
          </w:p>
          <w:p w14:paraId="2ACDA30A" w14:textId="77777777" w:rsidR="006F1169" w:rsidRDefault="006F1169" w:rsidP="00A85A62">
            <w:pPr>
              <w:jc w:val="center"/>
              <w:rPr>
                <w:rFonts w:ascii="GHEA Grapalat" w:hAnsi="GHEA Grapalat"/>
                <w:sz w:val="20"/>
                <w:lang w:val="hy-AM"/>
              </w:rPr>
            </w:pPr>
          </w:p>
          <w:p w14:paraId="15D6977E" w14:textId="77777777" w:rsidR="006F1169" w:rsidRDefault="006F1169" w:rsidP="00A85A62">
            <w:pPr>
              <w:jc w:val="center"/>
              <w:rPr>
                <w:rFonts w:ascii="GHEA Grapalat" w:hAnsi="GHEA Grapalat"/>
                <w:sz w:val="20"/>
                <w:lang w:val="hy-AM"/>
              </w:rPr>
            </w:pPr>
          </w:p>
          <w:p w14:paraId="6203F4A7" w14:textId="77777777" w:rsidR="006F1169" w:rsidRDefault="006F1169" w:rsidP="00A85A62">
            <w:pPr>
              <w:jc w:val="center"/>
              <w:rPr>
                <w:rFonts w:ascii="GHEA Grapalat" w:hAnsi="GHEA Grapalat"/>
                <w:sz w:val="20"/>
                <w:lang w:val="hy-AM"/>
              </w:rPr>
            </w:pPr>
          </w:p>
          <w:p w14:paraId="05EDC38C" w14:textId="77777777" w:rsidR="006F1169" w:rsidRDefault="006F1169" w:rsidP="00A85A62">
            <w:pPr>
              <w:jc w:val="center"/>
              <w:rPr>
                <w:rFonts w:ascii="GHEA Grapalat" w:hAnsi="GHEA Grapalat"/>
                <w:sz w:val="20"/>
                <w:lang w:val="hy-AM"/>
              </w:rPr>
            </w:pPr>
          </w:p>
          <w:p w14:paraId="2187802B" w14:textId="77777777" w:rsidR="006F1169" w:rsidRDefault="006F1169" w:rsidP="00A85A62">
            <w:pPr>
              <w:jc w:val="center"/>
              <w:rPr>
                <w:rFonts w:ascii="GHEA Grapalat" w:hAnsi="GHEA Grapalat"/>
                <w:sz w:val="20"/>
                <w:lang w:val="hy-AM"/>
              </w:rPr>
            </w:pPr>
          </w:p>
          <w:p w14:paraId="29F86D1F" w14:textId="77777777" w:rsidR="006F1169" w:rsidRDefault="006F1169" w:rsidP="00A85A62">
            <w:pPr>
              <w:jc w:val="center"/>
              <w:rPr>
                <w:rFonts w:ascii="GHEA Grapalat" w:hAnsi="GHEA Grapalat"/>
                <w:sz w:val="20"/>
                <w:lang w:val="hy-AM"/>
              </w:rPr>
            </w:pPr>
          </w:p>
          <w:p w14:paraId="34967F9E" w14:textId="77777777" w:rsidR="006F1169" w:rsidRDefault="006F1169" w:rsidP="00A85A62">
            <w:pPr>
              <w:jc w:val="center"/>
              <w:rPr>
                <w:rFonts w:ascii="GHEA Grapalat" w:hAnsi="GHEA Grapalat"/>
                <w:sz w:val="20"/>
                <w:lang w:val="hy-AM"/>
              </w:rPr>
            </w:pPr>
          </w:p>
          <w:p w14:paraId="72D73C57" w14:textId="77777777" w:rsidR="006F1169" w:rsidRDefault="006F1169" w:rsidP="006F1169">
            <w:pPr>
              <w:rPr>
                <w:rFonts w:ascii="GHEA Grapalat" w:hAnsi="GHEA Grapalat"/>
                <w:sz w:val="20"/>
                <w:lang w:val="hy-AM"/>
              </w:rPr>
            </w:pPr>
          </w:p>
          <w:p w14:paraId="520AA13D" w14:textId="77777777" w:rsidR="006F1169" w:rsidRDefault="006F1169" w:rsidP="006F1169">
            <w:pPr>
              <w:rPr>
                <w:rFonts w:ascii="GHEA Grapalat" w:hAnsi="GHEA Grapalat"/>
                <w:sz w:val="20"/>
                <w:lang w:val="hy-AM"/>
              </w:rPr>
            </w:pPr>
          </w:p>
          <w:p w14:paraId="251950C7" w14:textId="77777777" w:rsidR="006F1169" w:rsidRDefault="006F1169" w:rsidP="00A85A62">
            <w:pPr>
              <w:jc w:val="center"/>
              <w:rPr>
                <w:rFonts w:ascii="GHEA Grapalat" w:hAnsi="GHEA Grapalat"/>
                <w:sz w:val="20"/>
                <w:lang w:val="hy-AM"/>
              </w:rPr>
            </w:pPr>
          </w:p>
          <w:p w14:paraId="49A2C46A" w14:textId="1A524409" w:rsidR="006F1169" w:rsidRPr="00453E01" w:rsidRDefault="006F1169" w:rsidP="00A85A62">
            <w:pPr>
              <w:jc w:val="center"/>
              <w:rPr>
                <w:rFonts w:ascii="GHEA Grapalat" w:hAnsi="GHEA Grapalat"/>
                <w:sz w:val="20"/>
                <w:lang w:val="hy-AM"/>
              </w:rPr>
            </w:pPr>
          </w:p>
        </w:tc>
        <w:tc>
          <w:tcPr>
            <w:tcW w:w="1846" w:type="dxa"/>
            <w:vAlign w:val="center"/>
          </w:tcPr>
          <w:p w14:paraId="770CFD9B" w14:textId="77777777" w:rsidR="006F1169" w:rsidRDefault="006F1169" w:rsidP="00A85A62">
            <w:pPr>
              <w:ind w:left="145" w:hanging="145"/>
              <w:jc w:val="center"/>
              <w:rPr>
                <w:rFonts w:ascii="GHEA Grapalat" w:hAnsi="GHEA Grapalat"/>
                <w:b/>
                <w:sz w:val="22"/>
                <w:szCs w:val="22"/>
                <w:shd w:val="clear" w:color="auto" w:fill="F8F3ED"/>
                <w:lang w:val="hy-AM"/>
              </w:rPr>
            </w:pPr>
          </w:p>
          <w:p w14:paraId="2AD88AA7" w14:textId="77777777" w:rsidR="006F1169" w:rsidRDefault="006F1169" w:rsidP="00A85A62">
            <w:pPr>
              <w:ind w:left="145" w:hanging="145"/>
              <w:jc w:val="center"/>
              <w:rPr>
                <w:rFonts w:ascii="GHEA Grapalat" w:hAnsi="GHEA Grapalat"/>
                <w:b/>
                <w:sz w:val="22"/>
                <w:szCs w:val="22"/>
                <w:shd w:val="clear" w:color="auto" w:fill="F8F3ED"/>
                <w:lang w:val="hy-AM"/>
              </w:rPr>
            </w:pPr>
          </w:p>
          <w:p w14:paraId="0B12548E" w14:textId="77777777" w:rsidR="006F1169" w:rsidRDefault="006F1169" w:rsidP="00A85A62">
            <w:pPr>
              <w:ind w:left="145" w:hanging="145"/>
              <w:jc w:val="center"/>
              <w:rPr>
                <w:rFonts w:ascii="GHEA Grapalat" w:hAnsi="GHEA Grapalat"/>
                <w:b/>
                <w:sz w:val="22"/>
                <w:szCs w:val="22"/>
                <w:shd w:val="clear" w:color="auto" w:fill="F8F3ED"/>
                <w:lang w:val="hy-AM"/>
              </w:rPr>
            </w:pPr>
          </w:p>
          <w:p w14:paraId="1A343A2A" w14:textId="49F2BBCA" w:rsidR="006F1169" w:rsidRDefault="007B7EF5" w:rsidP="00A85A62">
            <w:pPr>
              <w:ind w:left="145" w:hanging="145"/>
              <w:jc w:val="center"/>
              <w:rPr>
                <w:rFonts w:ascii="GHEA Grapalat" w:hAnsi="GHEA Grapalat"/>
                <w:b/>
                <w:sz w:val="22"/>
                <w:szCs w:val="22"/>
                <w:shd w:val="clear" w:color="auto" w:fill="F8F3ED"/>
                <w:lang w:val="hy-AM"/>
              </w:rPr>
            </w:pPr>
            <w:r w:rsidRPr="007B7EF5">
              <w:rPr>
                <w:rFonts w:ascii="GHEA Grapalat" w:hAnsi="GHEA Grapalat"/>
                <w:b/>
                <w:bCs/>
                <w:sz w:val="22"/>
                <w:szCs w:val="22"/>
                <w:shd w:val="clear" w:color="auto" w:fill="F8F3ED"/>
                <w:lang w:val="hy-AM"/>
              </w:rPr>
              <w:t>71351540/891</w:t>
            </w:r>
          </w:p>
          <w:p w14:paraId="2D14F143" w14:textId="77777777" w:rsidR="006F1169" w:rsidRDefault="006F1169" w:rsidP="00A85A62">
            <w:pPr>
              <w:ind w:left="145" w:hanging="145"/>
              <w:jc w:val="center"/>
              <w:rPr>
                <w:rFonts w:ascii="GHEA Grapalat" w:hAnsi="GHEA Grapalat"/>
                <w:b/>
                <w:sz w:val="22"/>
                <w:szCs w:val="22"/>
                <w:shd w:val="clear" w:color="auto" w:fill="F8F3ED"/>
                <w:lang w:val="hy-AM"/>
              </w:rPr>
            </w:pPr>
          </w:p>
          <w:p w14:paraId="7DA9FC48" w14:textId="77777777" w:rsidR="006F1169" w:rsidRDefault="006F1169" w:rsidP="00A85A62">
            <w:pPr>
              <w:ind w:left="145" w:hanging="145"/>
              <w:jc w:val="center"/>
              <w:rPr>
                <w:rFonts w:ascii="GHEA Grapalat" w:hAnsi="GHEA Grapalat"/>
                <w:b/>
                <w:sz w:val="22"/>
                <w:szCs w:val="22"/>
                <w:shd w:val="clear" w:color="auto" w:fill="F8F3ED"/>
                <w:lang w:val="hy-AM"/>
              </w:rPr>
            </w:pPr>
          </w:p>
          <w:p w14:paraId="29B3885C" w14:textId="77777777" w:rsidR="006F1169" w:rsidRDefault="006F1169" w:rsidP="00A85A62">
            <w:pPr>
              <w:ind w:left="145" w:hanging="145"/>
              <w:jc w:val="center"/>
              <w:rPr>
                <w:rFonts w:ascii="GHEA Grapalat" w:hAnsi="GHEA Grapalat"/>
                <w:b/>
                <w:sz w:val="22"/>
                <w:szCs w:val="22"/>
                <w:shd w:val="clear" w:color="auto" w:fill="F8F3ED"/>
                <w:lang w:val="hy-AM"/>
              </w:rPr>
            </w:pPr>
          </w:p>
          <w:p w14:paraId="24C4CF85" w14:textId="77777777" w:rsidR="006F1169" w:rsidRDefault="006F1169" w:rsidP="00A85A62">
            <w:pPr>
              <w:ind w:left="145" w:hanging="145"/>
              <w:jc w:val="center"/>
              <w:rPr>
                <w:rFonts w:ascii="GHEA Grapalat" w:hAnsi="GHEA Grapalat"/>
                <w:b/>
                <w:sz w:val="22"/>
                <w:szCs w:val="22"/>
                <w:shd w:val="clear" w:color="auto" w:fill="F8F3ED"/>
                <w:lang w:val="hy-AM"/>
              </w:rPr>
            </w:pPr>
          </w:p>
          <w:p w14:paraId="6DBA9995" w14:textId="77777777" w:rsidR="006F1169" w:rsidRDefault="006F1169" w:rsidP="00A85A62">
            <w:pPr>
              <w:ind w:left="145" w:hanging="145"/>
              <w:jc w:val="center"/>
              <w:rPr>
                <w:rFonts w:ascii="GHEA Grapalat" w:hAnsi="GHEA Grapalat"/>
                <w:b/>
                <w:sz w:val="22"/>
                <w:szCs w:val="22"/>
                <w:shd w:val="clear" w:color="auto" w:fill="F8F3ED"/>
                <w:lang w:val="hy-AM"/>
              </w:rPr>
            </w:pPr>
          </w:p>
          <w:p w14:paraId="464E7A18" w14:textId="77777777" w:rsidR="006F1169" w:rsidRDefault="006F1169" w:rsidP="00A85A62">
            <w:pPr>
              <w:ind w:left="145" w:hanging="145"/>
              <w:jc w:val="center"/>
              <w:rPr>
                <w:rFonts w:ascii="GHEA Grapalat" w:hAnsi="GHEA Grapalat"/>
                <w:b/>
                <w:sz w:val="22"/>
                <w:szCs w:val="22"/>
                <w:shd w:val="clear" w:color="auto" w:fill="F8F3ED"/>
                <w:lang w:val="hy-AM"/>
              </w:rPr>
            </w:pPr>
          </w:p>
          <w:p w14:paraId="0813F204" w14:textId="77777777" w:rsidR="006F1169" w:rsidRDefault="006F1169" w:rsidP="00A85A62">
            <w:pPr>
              <w:ind w:left="145" w:hanging="145"/>
              <w:jc w:val="center"/>
              <w:rPr>
                <w:rFonts w:ascii="GHEA Grapalat" w:hAnsi="GHEA Grapalat"/>
                <w:b/>
                <w:sz w:val="22"/>
                <w:szCs w:val="22"/>
                <w:shd w:val="clear" w:color="auto" w:fill="F8F3ED"/>
                <w:lang w:val="hy-AM"/>
              </w:rPr>
            </w:pPr>
          </w:p>
          <w:p w14:paraId="08F62ABF" w14:textId="77777777" w:rsidR="006F1169" w:rsidRDefault="006F1169" w:rsidP="00A85A62">
            <w:pPr>
              <w:ind w:left="145" w:hanging="145"/>
              <w:jc w:val="center"/>
              <w:rPr>
                <w:rFonts w:ascii="GHEA Grapalat" w:hAnsi="GHEA Grapalat"/>
                <w:b/>
                <w:sz w:val="22"/>
                <w:szCs w:val="22"/>
                <w:shd w:val="clear" w:color="auto" w:fill="F8F3ED"/>
                <w:lang w:val="hy-AM"/>
              </w:rPr>
            </w:pPr>
          </w:p>
          <w:p w14:paraId="38D394C1" w14:textId="77777777" w:rsidR="006F1169" w:rsidRDefault="006F1169" w:rsidP="00A85A62">
            <w:pPr>
              <w:ind w:left="145" w:hanging="145"/>
              <w:jc w:val="center"/>
              <w:rPr>
                <w:rFonts w:ascii="GHEA Grapalat" w:hAnsi="GHEA Grapalat"/>
                <w:b/>
                <w:sz w:val="22"/>
                <w:szCs w:val="22"/>
                <w:shd w:val="clear" w:color="auto" w:fill="F8F3ED"/>
                <w:lang w:val="hy-AM"/>
              </w:rPr>
            </w:pPr>
          </w:p>
          <w:p w14:paraId="6C103B06" w14:textId="77777777" w:rsidR="006F1169" w:rsidRDefault="006F1169" w:rsidP="00A85A62">
            <w:pPr>
              <w:ind w:left="145" w:hanging="145"/>
              <w:jc w:val="center"/>
              <w:rPr>
                <w:rFonts w:ascii="GHEA Grapalat" w:hAnsi="GHEA Grapalat"/>
                <w:b/>
                <w:sz w:val="22"/>
                <w:szCs w:val="22"/>
                <w:shd w:val="clear" w:color="auto" w:fill="F8F3ED"/>
                <w:lang w:val="hy-AM"/>
              </w:rPr>
            </w:pPr>
          </w:p>
          <w:p w14:paraId="575A50A1" w14:textId="77777777" w:rsidR="006F1169" w:rsidRDefault="006F1169" w:rsidP="00A85A62">
            <w:pPr>
              <w:ind w:left="145" w:hanging="145"/>
              <w:jc w:val="center"/>
              <w:rPr>
                <w:rFonts w:ascii="GHEA Grapalat" w:hAnsi="GHEA Grapalat"/>
                <w:b/>
                <w:sz w:val="22"/>
                <w:szCs w:val="22"/>
                <w:shd w:val="clear" w:color="auto" w:fill="F8F3ED"/>
                <w:lang w:val="hy-AM"/>
              </w:rPr>
            </w:pPr>
          </w:p>
          <w:p w14:paraId="671BB001" w14:textId="77777777" w:rsidR="006F1169" w:rsidRDefault="006F1169" w:rsidP="00A85A62">
            <w:pPr>
              <w:ind w:left="145" w:hanging="145"/>
              <w:jc w:val="center"/>
              <w:rPr>
                <w:rFonts w:ascii="GHEA Grapalat" w:hAnsi="GHEA Grapalat"/>
                <w:b/>
                <w:sz w:val="22"/>
                <w:szCs w:val="22"/>
                <w:shd w:val="clear" w:color="auto" w:fill="F8F3ED"/>
                <w:lang w:val="hy-AM"/>
              </w:rPr>
            </w:pPr>
          </w:p>
          <w:p w14:paraId="0A6D3ADD" w14:textId="77777777" w:rsidR="006F1169" w:rsidRDefault="006F1169" w:rsidP="006F1169">
            <w:pPr>
              <w:rPr>
                <w:rFonts w:ascii="GHEA Grapalat" w:hAnsi="GHEA Grapalat"/>
                <w:b/>
                <w:sz w:val="22"/>
                <w:szCs w:val="22"/>
                <w:shd w:val="clear" w:color="auto" w:fill="F8F3ED"/>
                <w:lang w:val="hy-AM"/>
              </w:rPr>
            </w:pPr>
          </w:p>
          <w:p w14:paraId="63D385B4" w14:textId="77777777" w:rsidR="006F1169" w:rsidRDefault="006F1169" w:rsidP="00A85A62">
            <w:pPr>
              <w:ind w:left="145" w:hanging="145"/>
              <w:jc w:val="center"/>
              <w:rPr>
                <w:rFonts w:ascii="GHEA Grapalat" w:hAnsi="GHEA Grapalat"/>
                <w:b/>
                <w:sz w:val="22"/>
                <w:szCs w:val="22"/>
                <w:shd w:val="clear" w:color="auto" w:fill="F8F3ED"/>
                <w:lang w:val="hy-AM"/>
              </w:rPr>
            </w:pPr>
          </w:p>
          <w:p w14:paraId="0455EE2E" w14:textId="4EBBEBCF" w:rsidR="006F1169" w:rsidRPr="006F1169" w:rsidRDefault="006F1169" w:rsidP="00A85A62">
            <w:pPr>
              <w:ind w:left="145" w:hanging="145"/>
              <w:jc w:val="center"/>
              <w:rPr>
                <w:rFonts w:ascii="GHEA Grapalat" w:hAnsi="GHEA Grapalat"/>
                <w:b/>
                <w:bCs/>
                <w:sz w:val="18"/>
                <w:szCs w:val="18"/>
                <w:lang w:val="hy-AM"/>
              </w:rPr>
            </w:pPr>
          </w:p>
        </w:tc>
        <w:tc>
          <w:tcPr>
            <w:tcW w:w="5049" w:type="dxa"/>
          </w:tcPr>
          <w:p w14:paraId="1EFD4ECB" w14:textId="77777777" w:rsidR="00A9386B" w:rsidRPr="00A9386B" w:rsidRDefault="00A9386B" w:rsidP="00A9386B">
            <w:pPr>
              <w:suppressAutoHyphens/>
              <w:spacing w:after="160" w:line="256" w:lineRule="auto"/>
              <w:jc w:val="center"/>
              <w:rPr>
                <w:rFonts w:ascii="GHEA Grapalat" w:eastAsia="Calibri" w:hAnsi="GHEA Grapalat"/>
                <w:b/>
                <w:bCs/>
                <w:i/>
                <w:sz w:val="18"/>
                <w:szCs w:val="18"/>
                <w:lang w:val="hy-AM" w:eastAsia="en-US" w:bidi="ar-SA"/>
              </w:rPr>
            </w:pPr>
            <w:r w:rsidRPr="00A9386B">
              <w:rPr>
                <w:rFonts w:ascii="GHEA Grapalat" w:eastAsia="Calibri" w:hAnsi="GHEA Grapalat"/>
                <w:b/>
                <w:bCs/>
                <w:i/>
                <w:sz w:val="18"/>
                <w:szCs w:val="18"/>
                <w:lang w:val="hy-AM" w:eastAsia="en-US" w:bidi="ar-SA"/>
              </w:rPr>
              <w:lastRenderedPageBreak/>
              <w:t xml:space="preserve">Консультационные услуги по техническому контролю качества работ по ремонту тротуаров на улица </w:t>
            </w:r>
            <w:r w:rsidRPr="00A9386B">
              <w:rPr>
                <w:rFonts w:ascii="GHEA Grapalat" w:eastAsia="Calibri" w:hAnsi="GHEA Grapalat"/>
                <w:b/>
                <w:bCs/>
                <w:i/>
                <w:sz w:val="18"/>
                <w:szCs w:val="18"/>
                <w:lang w:eastAsia="en-US" w:bidi="ar-SA"/>
              </w:rPr>
              <w:t xml:space="preserve">Амиряна </w:t>
            </w:r>
            <w:r w:rsidRPr="00A9386B">
              <w:rPr>
                <w:rFonts w:ascii="GHEA Grapalat" w:eastAsia="Calibri" w:hAnsi="GHEA Grapalat"/>
                <w:b/>
                <w:bCs/>
                <w:i/>
                <w:sz w:val="18"/>
                <w:szCs w:val="18"/>
                <w:lang w:val="hy-AM" w:eastAsia="en-US" w:bidi="ar-SA"/>
              </w:rPr>
              <w:t>административном районе Кентрон</w:t>
            </w:r>
          </w:p>
          <w:p w14:paraId="76C49716" w14:textId="77777777" w:rsidR="00A9386B" w:rsidRPr="00A9386B" w:rsidRDefault="00A9386B" w:rsidP="00A9386B">
            <w:pPr>
              <w:suppressAutoHyphens/>
              <w:spacing w:after="160" w:line="256" w:lineRule="auto"/>
              <w:rPr>
                <w:rFonts w:ascii="GHEA Grapalat" w:eastAsia="Calibri" w:hAnsi="GHEA Grapalat"/>
                <w:b/>
                <w:bCs/>
                <w:i/>
                <w:sz w:val="18"/>
                <w:szCs w:val="18"/>
                <w:lang w:val="hy-AM" w:eastAsia="en-US" w:bidi="ar-SA"/>
              </w:rPr>
            </w:pPr>
            <w:r w:rsidRPr="00A9386B">
              <w:rPr>
                <w:rFonts w:ascii="GHEA Grapalat" w:eastAsia="Calibri" w:hAnsi="GHEA Grapalat"/>
                <w:b/>
                <w:bCs/>
                <w:i/>
                <w:sz w:val="18"/>
                <w:szCs w:val="18"/>
                <w:lang w:val="hy-AM" w:eastAsia="en-US" w:bidi="ar-SA"/>
              </w:rPr>
              <w:lastRenderedPageBreak/>
              <w:t>Общих требований к обслуживанию:</w:t>
            </w:r>
          </w:p>
          <w:p w14:paraId="6EE522EC"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1.Технический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6779A25B"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4056692E"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3.Основными обязанностями исполнителя технического надзора  являются:</w:t>
            </w:r>
          </w:p>
          <w:p w14:paraId="4E0DE7AC"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периодически фотографировать состояние объекта строительства от начала до конца строительства;</w:t>
            </w:r>
          </w:p>
          <w:p w14:paraId="067D82C9"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обеспечить соответствие  выполняемых  работ  условиям контрактного соглашения, строительным нормам и правилам,</w:t>
            </w:r>
          </w:p>
          <w:p w14:paraId="180F0F92"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lastRenderedPageBreak/>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14D51082"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проверять и утверждать рабочие и исполнительные документы, подготовленные Подрядчиком,</w:t>
            </w:r>
          </w:p>
          <w:p w14:paraId="4CE7151B"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 •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58218A65"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19C71983"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xml:space="preserve">• проводить ежедневный контроль качества и количественную проверку </w:t>
            </w:r>
            <w:r w:rsidRPr="00A9386B">
              <w:rPr>
                <w:rFonts w:ascii="GHEA Grapalat" w:eastAsia="Calibri" w:hAnsi="GHEA Grapalat"/>
                <w:bCs/>
                <w:sz w:val="20"/>
                <w:szCs w:val="20"/>
                <w:lang w:val="hy-AM" w:eastAsia="en-US" w:bidi="ar-SA"/>
              </w:rPr>
              <w:lastRenderedPageBreak/>
              <w:t>(осуществляя соответствующие записи в журнале), необходимые проверки работ, выполняемых в рамках договорного соглашения,</w:t>
            </w:r>
            <w:r w:rsidRPr="00A9386B">
              <w:rPr>
                <w:rFonts w:ascii="Calibri" w:eastAsia="Calibri" w:hAnsi="Calibri"/>
                <w:sz w:val="20"/>
                <w:szCs w:val="20"/>
                <w:lang w:eastAsia="en-US" w:bidi="ar-SA"/>
              </w:rPr>
              <w:t xml:space="preserve"> </w:t>
            </w:r>
            <w:r w:rsidRPr="00A9386B">
              <w:rPr>
                <w:rFonts w:ascii="GHEA Grapalat" w:eastAsia="Calibri" w:hAnsi="GHEA Grapalat"/>
                <w:bCs/>
                <w:sz w:val="20"/>
                <w:szCs w:val="20"/>
                <w:lang w:val="hy-AM" w:eastAsia="en-US" w:bidi="ar-SA"/>
              </w:rPr>
              <w:t>• предлагать те действия, которые будут необходимы для сохранения рабочего графика в случае возникновения проблем во время строительства;</w:t>
            </w:r>
          </w:p>
          <w:p w14:paraId="062A81BF"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27C036FC"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140A16AD"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проводить измерения объемов работ и участвовать в составлении и утверждении исполнительных документов,</w:t>
            </w:r>
          </w:p>
          <w:p w14:paraId="62149601"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xml:space="preserve">•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w:t>
            </w:r>
            <w:r w:rsidRPr="00A9386B">
              <w:rPr>
                <w:rFonts w:ascii="GHEA Grapalat" w:eastAsia="Calibri" w:hAnsi="GHEA Grapalat"/>
                <w:bCs/>
                <w:sz w:val="20"/>
                <w:szCs w:val="20"/>
                <w:lang w:val="hy-AM" w:eastAsia="en-US" w:bidi="ar-SA"/>
              </w:rPr>
              <w:lastRenderedPageBreak/>
              <w:t>сертификаты,</w:t>
            </w:r>
          </w:p>
          <w:p w14:paraId="4ACB962E"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измерить работы, которые должны быть выполнены по указанию Заказчика.</w:t>
            </w:r>
          </w:p>
          <w:p w14:paraId="7F4D392D"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509764B7"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Требования к отчетности:</w:t>
            </w:r>
          </w:p>
          <w:p w14:paraId="5AFF9393"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19CD591A"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75E00718"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xml:space="preserve">Текущие отчеты также представляются в течение пяти рабочих дней после </w:t>
            </w:r>
            <w:r w:rsidRPr="00A9386B">
              <w:rPr>
                <w:rFonts w:ascii="GHEA Grapalat" w:eastAsia="Calibri" w:hAnsi="GHEA Grapalat"/>
                <w:bCs/>
                <w:sz w:val="20"/>
                <w:szCs w:val="20"/>
                <w:lang w:val="hy-AM" w:eastAsia="en-US" w:bidi="ar-SA"/>
              </w:rPr>
              <w:lastRenderedPageBreak/>
              <w:t xml:space="preserve">подписания Поставщиком услуг  каждого исполнительного протокола вместе с протоколами приема-сдачи услуг. </w:t>
            </w:r>
          </w:p>
          <w:p w14:paraId="2E7D1CF4"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r w:rsidRPr="00A9386B">
              <w:rPr>
                <w:rFonts w:ascii="GHEA Grapalat" w:eastAsia="Calibri" w:hAnsi="GHEA Grapalat"/>
                <w:bCs/>
                <w:sz w:val="20"/>
                <w:szCs w:val="20"/>
                <w:lang w:val="hy-AM" w:eastAsia="en-US" w:bidi="ar-SA"/>
              </w:rPr>
              <w:t xml:space="preserve">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Окончательный отчет представляется в течение пяти рабочих дней после подписания </w:t>
            </w:r>
          </w:p>
          <w:p w14:paraId="10CC9296" w14:textId="77777777" w:rsidR="00A9386B" w:rsidRPr="00A9386B" w:rsidRDefault="00A9386B" w:rsidP="00A9386B">
            <w:pPr>
              <w:suppressAutoHyphens/>
              <w:spacing w:after="160" w:line="256" w:lineRule="auto"/>
              <w:jc w:val="both"/>
              <w:rPr>
                <w:rFonts w:ascii="GHEA Grapalat" w:eastAsia="Calibri" w:hAnsi="GHEA Grapalat"/>
                <w:bCs/>
                <w:sz w:val="20"/>
                <w:szCs w:val="20"/>
                <w:lang w:val="hy-AM" w:eastAsia="en-US" w:bidi="ar-SA"/>
              </w:rPr>
            </w:pPr>
          </w:p>
          <w:p w14:paraId="47AE19A5" w14:textId="13204515" w:rsidR="00A85A62" w:rsidRPr="00A9386B" w:rsidRDefault="00A9386B" w:rsidP="00A9386B">
            <w:pPr>
              <w:jc w:val="both"/>
              <w:rPr>
                <w:rFonts w:ascii="GHEA Grapalat" w:hAnsi="GHEA Grapalat"/>
                <w:b/>
                <w:sz w:val="18"/>
                <w:szCs w:val="14"/>
              </w:rPr>
            </w:pPr>
            <w:r w:rsidRPr="00A9386B">
              <w:rPr>
                <w:rFonts w:ascii="GHEA Grapalat" w:eastAsia="Calibri" w:hAnsi="GHEA Grapalat"/>
                <w:b/>
                <w:sz w:val="20"/>
                <w:szCs w:val="20"/>
                <w:lang w:val="hy-AM" w:eastAsia="en-US" w:bidi="ar-SA"/>
              </w:rPr>
              <w:t>Поставщиком услуг окончательного отчета об исполнении строительных работ. Для оказания консультационных услуг требуется лицензия 2-го класса на осуществление технического контроля качества строительства. Вкладыши в лицензию: жилые, общественные и промышленные сооружения.</w:t>
            </w:r>
          </w:p>
        </w:tc>
        <w:tc>
          <w:tcPr>
            <w:tcW w:w="1179" w:type="dxa"/>
            <w:vAlign w:val="center"/>
          </w:tcPr>
          <w:p w14:paraId="7D1AA5C8" w14:textId="77777777" w:rsidR="00A85A62" w:rsidRPr="00E40AC8" w:rsidRDefault="00A85A62" w:rsidP="00A85A62">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60" w:type="dxa"/>
            <w:vAlign w:val="center"/>
          </w:tcPr>
          <w:p w14:paraId="0256D781" w14:textId="77777777" w:rsidR="00A85A62" w:rsidRPr="00E40AC8" w:rsidRDefault="00A85A62" w:rsidP="00A85A62">
            <w:pPr>
              <w:widowControl w:val="0"/>
              <w:spacing w:after="120"/>
              <w:jc w:val="center"/>
              <w:rPr>
                <w:rFonts w:ascii="GHEA Grapalat" w:hAnsi="GHEA Grapalat"/>
                <w:sz w:val="20"/>
              </w:rPr>
            </w:pPr>
          </w:p>
        </w:tc>
        <w:tc>
          <w:tcPr>
            <w:tcW w:w="824" w:type="dxa"/>
            <w:vAlign w:val="center"/>
          </w:tcPr>
          <w:p w14:paraId="38ADF9CC" w14:textId="77777777" w:rsidR="006F1169" w:rsidRDefault="006F1169" w:rsidP="00A85A62">
            <w:pPr>
              <w:widowControl w:val="0"/>
              <w:spacing w:after="120"/>
              <w:jc w:val="center"/>
              <w:rPr>
                <w:rFonts w:ascii="GHEA Grapalat" w:hAnsi="GHEA Grapalat"/>
                <w:sz w:val="20"/>
                <w:lang w:val="hy-AM"/>
              </w:rPr>
            </w:pPr>
          </w:p>
          <w:p w14:paraId="21ABB9F4" w14:textId="77777777" w:rsidR="006F1169" w:rsidRDefault="006F1169" w:rsidP="00A85A62">
            <w:pPr>
              <w:widowControl w:val="0"/>
              <w:spacing w:after="120"/>
              <w:jc w:val="center"/>
              <w:rPr>
                <w:rFonts w:ascii="GHEA Grapalat" w:hAnsi="GHEA Grapalat"/>
                <w:sz w:val="20"/>
              </w:rPr>
            </w:pPr>
          </w:p>
          <w:p w14:paraId="04FAFBDA" w14:textId="0554CF92" w:rsidR="00A85A62" w:rsidRDefault="00A85A62" w:rsidP="00A85A62">
            <w:pPr>
              <w:widowControl w:val="0"/>
              <w:spacing w:after="120"/>
              <w:jc w:val="center"/>
              <w:rPr>
                <w:rFonts w:ascii="GHEA Grapalat" w:hAnsi="GHEA Grapalat"/>
                <w:sz w:val="20"/>
                <w:lang w:val="hy-AM"/>
              </w:rPr>
            </w:pPr>
            <w:r>
              <w:rPr>
                <w:rFonts w:ascii="GHEA Grapalat" w:hAnsi="GHEA Grapalat"/>
                <w:sz w:val="20"/>
              </w:rPr>
              <w:t>1</w:t>
            </w:r>
          </w:p>
          <w:p w14:paraId="313E6249" w14:textId="77777777" w:rsidR="006F1169" w:rsidRDefault="006F1169" w:rsidP="00A85A62">
            <w:pPr>
              <w:widowControl w:val="0"/>
              <w:spacing w:after="120"/>
              <w:jc w:val="center"/>
              <w:rPr>
                <w:rFonts w:ascii="GHEA Grapalat" w:hAnsi="GHEA Grapalat"/>
                <w:sz w:val="20"/>
                <w:lang w:val="hy-AM"/>
              </w:rPr>
            </w:pPr>
          </w:p>
          <w:p w14:paraId="4EF66747" w14:textId="77777777" w:rsidR="006F1169" w:rsidRDefault="006F1169" w:rsidP="00A85A62">
            <w:pPr>
              <w:widowControl w:val="0"/>
              <w:spacing w:after="120"/>
              <w:jc w:val="center"/>
              <w:rPr>
                <w:rFonts w:ascii="GHEA Grapalat" w:hAnsi="GHEA Grapalat"/>
                <w:sz w:val="20"/>
                <w:lang w:val="hy-AM"/>
              </w:rPr>
            </w:pPr>
          </w:p>
          <w:p w14:paraId="322D7B7B" w14:textId="77777777" w:rsidR="006F1169" w:rsidRDefault="006F1169" w:rsidP="00A85A62">
            <w:pPr>
              <w:widowControl w:val="0"/>
              <w:spacing w:after="120"/>
              <w:jc w:val="center"/>
              <w:rPr>
                <w:rFonts w:ascii="GHEA Grapalat" w:hAnsi="GHEA Grapalat"/>
                <w:sz w:val="20"/>
                <w:lang w:val="hy-AM"/>
              </w:rPr>
            </w:pPr>
          </w:p>
          <w:p w14:paraId="578A8EAC" w14:textId="77777777" w:rsidR="006F1169" w:rsidRDefault="006F1169" w:rsidP="00A85A62">
            <w:pPr>
              <w:widowControl w:val="0"/>
              <w:spacing w:after="120"/>
              <w:jc w:val="center"/>
              <w:rPr>
                <w:rFonts w:ascii="GHEA Grapalat" w:hAnsi="GHEA Grapalat"/>
                <w:sz w:val="20"/>
                <w:lang w:val="hy-AM"/>
              </w:rPr>
            </w:pPr>
          </w:p>
          <w:p w14:paraId="2CCE7C55" w14:textId="77777777" w:rsidR="006F1169" w:rsidRDefault="006F1169" w:rsidP="00A85A62">
            <w:pPr>
              <w:widowControl w:val="0"/>
              <w:spacing w:after="120"/>
              <w:jc w:val="center"/>
              <w:rPr>
                <w:rFonts w:ascii="GHEA Grapalat" w:hAnsi="GHEA Grapalat"/>
                <w:sz w:val="20"/>
                <w:lang w:val="hy-AM"/>
              </w:rPr>
            </w:pPr>
          </w:p>
          <w:p w14:paraId="63E77891" w14:textId="77777777" w:rsidR="006F1169" w:rsidRDefault="006F1169" w:rsidP="00A85A62">
            <w:pPr>
              <w:widowControl w:val="0"/>
              <w:spacing w:after="120"/>
              <w:jc w:val="center"/>
              <w:rPr>
                <w:rFonts w:ascii="GHEA Grapalat" w:hAnsi="GHEA Grapalat"/>
                <w:sz w:val="20"/>
                <w:lang w:val="hy-AM"/>
              </w:rPr>
            </w:pPr>
          </w:p>
          <w:p w14:paraId="75429285" w14:textId="77777777" w:rsidR="006F1169" w:rsidRDefault="006F1169" w:rsidP="00A85A62">
            <w:pPr>
              <w:widowControl w:val="0"/>
              <w:spacing w:after="120"/>
              <w:jc w:val="center"/>
              <w:rPr>
                <w:rFonts w:ascii="GHEA Grapalat" w:hAnsi="GHEA Grapalat"/>
                <w:sz w:val="20"/>
                <w:lang w:val="hy-AM"/>
              </w:rPr>
            </w:pPr>
          </w:p>
          <w:p w14:paraId="7B15BF1E" w14:textId="77777777" w:rsidR="006F1169" w:rsidRDefault="006F1169" w:rsidP="00A85A62">
            <w:pPr>
              <w:widowControl w:val="0"/>
              <w:spacing w:after="120"/>
              <w:jc w:val="center"/>
              <w:rPr>
                <w:rFonts w:ascii="GHEA Grapalat" w:hAnsi="GHEA Grapalat"/>
                <w:sz w:val="20"/>
                <w:lang w:val="hy-AM"/>
              </w:rPr>
            </w:pPr>
          </w:p>
          <w:p w14:paraId="3A1FCADB" w14:textId="77777777" w:rsidR="006F1169" w:rsidRDefault="006F1169" w:rsidP="00A85A62">
            <w:pPr>
              <w:widowControl w:val="0"/>
              <w:spacing w:after="120"/>
              <w:jc w:val="center"/>
              <w:rPr>
                <w:rFonts w:ascii="GHEA Grapalat" w:hAnsi="GHEA Grapalat"/>
                <w:sz w:val="20"/>
                <w:lang w:val="hy-AM"/>
              </w:rPr>
            </w:pPr>
          </w:p>
          <w:p w14:paraId="4D817BAC" w14:textId="77777777" w:rsidR="006F1169" w:rsidRDefault="006F1169" w:rsidP="006F1169">
            <w:pPr>
              <w:widowControl w:val="0"/>
              <w:spacing w:after="120"/>
              <w:rPr>
                <w:rFonts w:ascii="GHEA Grapalat" w:hAnsi="GHEA Grapalat"/>
                <w:sz w:val="20"/>
                <w:lang w:val="hy-AM"/>
              </w:rPr>
            </w:pPr>
          </w:p>
          <w:p w14:paraId="6D50FE31" w14:textId="77777777" w:rsidR="006F1169" w:rsidRDefault="006F1169" w:rsidP="00A85A62">
            <w:pPr>
              <w:widowControl w:val="0"/>
              <w:spacing w:after="120"/>
              <w:jc w:val="center"/>
              <w:rPr>
                <w:rFonts w:ascii="GHEA Grapalat" w:hAnsi="GHEA Grapalat"/>
                <w:sz w:val="20"/>
                <w:lang w:val="hy-AM"/>
              </w:rPr>
            </w:pPr>
          </w:p>
          <w:p w14:paraId="58962E6D" w14:textId="3C575204" w:rsidR="006F1169" w:rsidRPr="006F1169" w:rsidRDefault="006F1169" w:rsidP="00A85A62">
            <w:pPr>
              <w:widowControl w:val="0"/>
              <w:spacing w:after="120"/>
              <w:jc w:val="center"/>
              <w:rPr>
                <w:rFonts w:ascii="GHEA Grapalat" w:hAnsi="GHEA Grapalat"/>
                <w:sz w:val="20"/>
                <w:lang w:val="hy-AM"/>
              </w:rPr>
            </w:pPr>
          </w:p>
        </w:tc>
        <w:tc>
          <w:tcPr>
            <w:tcW w:w="1820" w:type="dxa"/>
            <w:vAlign w:val="center"/>
          </w:tcPr>
          <w:p w14:paraId="4E5D485B" w14:textId="772C5F98" w:rsidR="006F1169" w:rsidRDefault="00A9386B" w:rsidP="00A85A62">
            <w:pPr>
              <w:widowControl w:val="0"/>
              <w:spacing w:after="120"/>
              <w:jc w:val="center"/>
              <w:rPr>
                <w:rFonts w:ascii="GHEA Grapalat" w:hAnsi="GHEA Grapalat" w:cs="Calibri"/>
                <w:color w:val="000000"/>
                <w:sz w:val="22"/>
                <w:szCs w:val="22"/>
                <w:lang w:val="hy-AM"/>
              </w:rPr>
            </w:pPr>
            <w:r w:rsidRPr="00A9386B">
              <w:rPr>
                <w:rFonts w:ascii="GHEA Grapalat" w:hAnsi="GHEA Grapalat"/>
                <w:sz w:val="22"/>
                <w:szCs w:val="22"/>
              </w:rPr>
              <w:lastRenderedPageBreak/>
              <w:t>на территории Кентронского административного района/ улица Амирян</w:t>
            </w:r>
          </w:p>
          <w:p w14:paraId="00E66E5C" w14:textId="77777777" w:rsidR="006F1169" w:rsidRDefault="006F1169" w:rsidP="00A85A62">
            <w:pPr>
              <w:widowControl w:val="0"/>
              <w:spacing w:after="120"/>
              <w:jc w:val="center"/>
              <w:rPr>
                <w:rFonts w:ascii="GHEA Grapalat" w:hAnsi="GHEA Grapalat" w:cs="Calibri"/>
                <w:color w:val="000000"/>
                <w:sz w:val="22"/>
                <w:szCs w:val="22"/>
                <w:lang w:val="hy-AM"/>
              </w:rPr>
            </w:pPr>
          </w:p>
          <w:p w14:paraId="46420B48" w14:textId="77777777" w:rsidR="006F1169" w:rsidRDefault="006F1169" w:rsidP="00A85A62">
            <w:pPr>
              <w:widowControl w:val="0"/>
              <w:spacing w:after="120"/>
              <w:jc w:val="center"/>
              <w:rPr>
                <w:rFonts w:ascii="GHEA Grapalat" w:hAnsi="GHEA Grapalat" w:cs="Calibri"/>
                <w:color w:val="000000"/>
                <w:sz w:val="22"/>
                <w:szCs w:val="22"/>
                <w:lang w:val="hy-AM"/>
              </w:rPr>
            </w:pPr>
          </w:p>
          <w:p w14:paraId="17802091" w14:textId="77777777" w:rsidR="006F1169" w:rsidRDefault="006F1169" w:rsidP="00A85A62">
            <w:pPr>
              <w:widowControl w:val="0"/>
              <w:spacing w:after="120"/>
              <w:jc w:val="center"/>
              <w:rPr>
                <w:rFonts w:ascii="GHEA Grapalat" w:hAnsi="GHEA Grapalat" w:cs="Calibri"/>
                <w:color w:val="000000"/>
                <w:sz w:val="22"/>
                <w:szCs w:val="22"/>
                <w:lang w:val="hy-AM"/>
              </w:rPr>
            </w:pPr>
          </w:p>
          <w:p w14:paraId="7FEDAB25" w14:textId="77777777" w:rsidR="006F1169" w:rsidRDefault="006F1169" w:rsidP="00A85A62">
            <w:pPr>
              <w:widowControl w:val="0"/>
              <w:spacing w:after="120"/>
              <w:jc w:val="center"/>
              <w:rPr>
                <w:rFonts w:ascii="GHEA Grapalat" w:hAnsi="GHEA Grapalat" w:cs="Calibri"/>
                <w:color w:val="000000"/>
                <w:sz w:val="22"/>
                <w:szCs w:val="22"/>
                <w:lang w:val="hy-AM"/>
              </w:rPr>
            </w:pPr>
          </w:p>
          <w:p w14:paraId="2E391AE1" w14:textId="77777777" w:rsidR="006F1169" w:rsidRDefault="006F1169" w:rsidP="00A85A62">
            <w:pPr>
              <w:widowControl w:val="0"/>
              <w:spacing w:after="120"/>
              <w:jc w:val="center"/>
              <w:rPr>
                <w:rFonts w:ascii="GHEA Grapalat" w:hAnsi="GHEA Grapalat" w:cs="Calibri"/>
                <w:color w:val="000000"/>
                <w:sz w:val="22"/>
                <w:szCs w:val="22"/>
                <w:lang w:val="hy-AM"/>
              </w:rPr>
            </w:pPr>
          </w:p>
          <w:p w14:paraId="3E55EE08" w14:textId="77777777" w:rsidR="006F1169" w:rsidRDefault="006F1169" w:rsidP="00A85A62">
            <w:pPr>
              <w:widowControl w:val="0"/>
              <w:spacing w:after="120"/>
              <w:jc w:val="center"/>
              <w:rPr>
                <w:rFonts w:ascii="GHEA Grapalat" w:hAnsi="GHEA Grapalat" w:cs="Calibri"/>
                <w:color w:val="000000"/>
                <w:sz w:val="22"/>
                <w:szCs w:val="22"/>
                <w:lang w:val="hy-AM"/>
              </w:rPr>
            </w:pPr>
          </w:p>
          <w:p w14:paraId="0E9ED40F" w14:textId="77777777" w:rsidR="006F1169" w:rsidRDefault="006F1169" w:rsidP="006F1169">
            <w:pPr>
              <w:widowControl w:val="0"/>
              <w:spacing w:after="120"/>
              <w:rPr>
                <w:rFonts w:ascii="GHEA Grapalat" w:hAnsi="GHEA Grapalat" w:cs="Calibri"/>
                <w:color w:val="000000"/>
                <w:sz w:val="22"/>
                <w:szCs w:val="22"/>
                <w:lang w:val="hy-AM"/>
              </w:rPr>
            </w:pPr>
          </w:p>
          <w:p w14:paraId="0D6BD602" w14:textId="6108CCF5" w:rsidR="006F1169" w:rsidRPr="006F1169" w:rsidRDefault="006F1169" w:rsidP="00A85A62">
            <w:pPr>
              <w:widowControl w:val="0"/>
              <w:spacing w:after="120"/>
              <w:jc w:val="center"/>
              <w:rPr>
                <w:rFonts w:ascii="GHEA Grapalat" w:hAnsi="GHEA Grapalat" w:cs="Calibri"/>
                <w:color w:val="000000"/>
                <w:sz w:val="16"/>
                <w:szCs w:val="16"/>
                <w:lang w:val="hy-AM"/>
              </w:rPr>
            </w:pPr>
          </w:p>
        </w:tc>
        <w:tc>
          <w:tcPr>
            <w:tcW w:w="1887" w:type="dxa"/>
            <w:vAlign w:val="center"/>
          </w:tcPr>
          <w:p w14:paraId="4AB33DB4" w14:textId="16B23C31" w:rsidR="006F1169" w:rsidRDefault="00A9386B" w:rsidP="006F1169">
            <w:pPr>
              <w:widowControl w:val="0"/>
              <w:spacing w:after="120"/>
              <w:jc w:val="center"/>
              <w:rPr>
                <w:rFonts w:ascii="GHEA Grapalat" w:eastAsia="Calibri" w:hAnsi="GHEA Grapalat" w:cs="Calibri"/>
                <w:sz w:val="18"/>
                <w:szCs w:val="18"/>
                <w:lang w:val="hy-AM"/>
              </w:rPr>
            </w:pPr>
            <w:r w:rsidRPr="00A9386B">
              <w:rPr>
                <w:rFonts w:ascii="GHEA Grapalat" w:eastAsia="Calibri" w:hAnsi="GHEA Grapalat" w:cs="Calibri"/>
                <w:sz w:val="18"/>
                <w:szCs w:val="18"/>
              </w:rPr>
              <w:lastRenderedPageBreak/>
              <w:t>Контракт/соглашение/вступает в силу в день утверждения договора /соглашение/ купли-продажи строительных работ и действует одновременно со строительными работами.</w:t>
            </w:r>
          </w:p>
          <w:p w14:paraId="5DD469ED" w14:textId="77777777" w:rsidR="006F1169" w:rsidRDefault="006F1169" w:rsidP="006F1169">
            <w:pPr>
              <w:widowControl w:val="0"/>
              <w:spacing w:after="120"/>
              <w:jc w:val="center"/>
              <w:rPr>
                <w:rFonts w:ascii="GHEA Grapalat" w:eastAsia="Calibri" w:hAnsi="GHEA Grapalat" w:cs="Calibri"/>
                <w:sz w:val="18"/>
                <w:szCs w:val="18"/>
                <w:lang w:val="hy-AM"/>
              </w:rPr>
            </w:pPr>
          </w:p>
          <w:p w14:paraId="7F7CD01B" w14:textId="77777777" w:rsidR="006F1169" w:rsidRDefault="006F1169" w:rsidP="006F1169">
            <w:pPr>
              <w:widowControl w:val="0"/>
              <w:spacing w:after="120"/>
              <w:jc w:val="center"/>
              <w:rPr>
                <w:rFonts w:ascii="GHEA Grapalat" w:eastAsia="Calibri" w:hAnsi="GHEA Grapalat" w:cs="Calibri"/>
                <w:sz w:val="18"/>
                <w:szCs w:val="18"/>
                <w:lang w:val="hy-AM"/>
              </w:rPr>
            </w:pPr>
          </w:p>
          <w:p w14:paraId="6334B7D6" w14:textId="77777777" w:rsidR="006F1169" w:rsidRDefault="006F1169" w:rsidP="006F1169">
            <w:pPr>
              <w:widowControl w:val="0"/>
              <w:spacing w:after="120"/>
              <w:jc w:val="center"/>
              <w:rPr>
                <w:rFonts w:ascii="GHEA Grapalat" w:eastAsia="Calibri" w:hAnsi="GHEA Grapalat" w:cs="Calibri"/>
                <w:sz w:val="18"/>
                <w:szCs w:val="18"/>
                <w:lang w:val="hy-AM"/>
              </w:rPr>
            </w:pPr>
          </w:p>
          <w:p w14:paraId="01C90648" w14:textId="77777777" w:rsidR="006F1169" w:rsidRDefault="006F1169" w:rsidP="006F1169">
            <w:pPr>
              <w:widowControl w:val="0"/>
              <w:spacing w:after="120"/>
              <w:jc w:val="center"/>
              <w:rPr>
                <w:rFonts w:ascii="GHEA Grapalat" w:eastAsia="Calibri" w:hAnsi="GHEA Grapalat" w:cs="Calibri"/>
                <w:sz w:val="18"/>
                <w:szCs w:val="18"/>
                <w:lang w:val="hy-AM"/>
              </w:rPr>
            </w:pPr>
          </w:p>
          <w:p w14:paraId="3A87ABA1" w14:textId="77777777" w:rsidR="006F1169" w:rsidRDefault="006F1169" w:rsidP="006F1169">
            <w:pPr>
              <w:widowControl w:val="0"/>
              <w:spacing w:after="120"/>
              <w:jc w:val="center"/>
              <w:rPr>
                <w:rFonts w:ascii="GHEA Grapalat" w:eastAsia="Calibri" w:hAnsi="GHEA Grapalat" w:cs="Calibri"/>
                <w:sz w:val="18"/>
                <w:szCs w:val="18"/>
                <w:lang w:val="hy-AM"/>
              </w:rPr>
            </w:pPr>
          </w:p>
          <w:p w14:paraId="25B670B8" w14:textId="77777777" w:rsidR="006F1169" w:rsidRDefault="006F1169" w:rsidP="006F1169">
            <w:pPr>
              <w:widowControl w:val="0"/>
              <w:spacing w:after="120"/>
              <w:jc w:val="center"/>
              <w:rPr>
                <w:rFonts w:ascii="GHEA Grapalat" w:eastAsia="Calibri" w:hAnsi="GHEA Grapalat" w:cs="Calibri"/>
                <w:sz w:val="18"/>
                <w:szCs w:val="18"/>
                <w:lang w:val="hy-AM"/>
              </w:rPr>
            </w:pPr>
          </w:p>
          <w:p w14:paraId="514022A0" w14:textId="77777777" w:rsidR="006F1169" w:rsidRDefault="006F1169" w:rsidP="006F1169">
            <w:pPr>
              <w:widowControl w:val="0"/>
              <w:spacing w:after="120"/>
              <w:jc w:val="center"/>
              <w:rPr>
                <w:rFonts w:ascii="GHEA Grapalat" w:eastAsia="Calibri" w:hAnsi="GHEA Grapalat" w:cs="Calibri"/>
                <w:sz w:val="18"/>
                <w:szCs w:val="18"/>
                <w:lang w:val="hy-AM"/>
              </w:rPr>
            </w:pPr>
          </w:p>
          <w:p w14:paraId="6A1E2CBE" w14:textId="77777777" w:rsidR="006F1169" w:rsidRDefault="006F1169" w:rsidP="006F1169">
            <w:pPr>
              <w:widowControl w:val="0"/>
              <w:spacing w:after="120"/>
              <w:rPr>
                <w:rFonts w:ascii="GHEA Grapalat" w:eastAsia="Calibri" w:hAnsi="GHEA Grapalat" w:cs="Calibri"/>
                <w:sz w:val="18"/>
                <w:szCs w:val="18"/>
                <w:lang w:val="hy-AM"/>
              </w:rPr>
            </w:pPr>
          </w:p>
          <w:p w14:paraId="0CE18867" w14:textId="77777777" w:rsidR="006F1169" w:rsidRDefault="006F1169" w:rsidP="006F1169">
            <w:pPr>
              <w:widowControl w:val="0"/>
              <w:spacing w:after="120"/>
              <w:jc w:val="center"/>
              <w:rPr>
                <w:rFonts w:ascii="GHEA Grapalat" w:eastAsia="Calibri" w:hAnsi="GHEA Grapalat" w:cs="Calibri"/>
                <w:sz w:val="18"/>
                <w:szCs w:val="18"/>
                <w:lang w:val="hy-AM"/>
              </w:rPr>
            </w:pPr>
          </w:p>
          <w:p w14:paraId="7CFDBA9A" w14:textId="29ABBBFB" w:rsidR="006F1169" w:rsidRPr="006F1169" w:rsidRDefault="006F1169" w:rsidP="006F1169">
            <w:pPr>
              <w:widowControl w:val="0"/>
              <w:spacing w:after="120"/>
              <w:jc w:val="center"/>
              <w:rPr>
                <w:rFonts w:ascii="GHEA Grapalat" w:hAnsi="GHEA Grapalat"/>
                <w:sz w:val="18"/>
                <w:szCs w:val="18"/>
                <w:lang w:val="hy-AM"/>
              </w:rPr>
            </w:pPr>
            <w:r w:rsidRPr="006F1169">
              <w:rPr>
                <w:rFonts w:ascii="GHEA Grapalat" w:hAnsi="GHEA Grapalat"/>
                <w:sz w:val="18"/>
                <w:szCs w:val="18"/>
              </w:rPr>
              <w:t>.</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4"/>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574"/>
        <w:gridCol w:w="194"/>
        <w:gridCol w:w="526"/>
        <w:gridCol w:w="824"/>
        <w:gridCol w:w="683"/>
        <w:gridCol w:w="1386"/>
      </w:tblGrid>
      <w:tr w:rsidR="00D54B46" w:rsidRPr="00F412AC" w14:paraId="362EDA8D" w14:textId="77777777" w:rsidTr="00EA35BC">
        <w:trPr>
          <w:trHeight w:val="242"/>
          <w:jc w:val="center"/>
        </w:trPr>
        <w:tc>
          <w:tcPr>
            <w:tcW w:w="14349" w:type="dxa"/>
            <w:gridSpan w:val="17"/>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4"/>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5"/>
              <w:t>**</w:t>
            </w:r>
          </w:p>
        </w:tc>
      </w:tr>
      <w:tr w:rsidR="00D54B46" w:rsidRPr="00F412AC" w14:paraId="3A51ECA1" w14:textId="77777777" w:rsidTr="002F46A8">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574"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720" w:type="dxa"/>
            <w:gridSpan w:val="2"/>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6F1169" w:rsidRPr="00F412AC" w14:paraId="2F969307" w14:textId="77777777" w:rsidTr="00EA35BC">
        <w:trPr>
          <w:trHeight w:val="363"/>
          <w:jc w:val="center"/>
        </w:trPr>
        <w:tc>
          <w:tcPr>
            <w:tcW w:w="1207" w:type="dxa"/>
            <w:vAlign w:val="center"/>
          </w:tcPr>
          <w:p w14:paraId="73EFAA56" w14:textId="77777777" w:rsidR="006F1169" w:rsidRDefault="006F1169" w:rsidP="006F1169">
            <w:pPr>
              <w:jc w:val="center"/>
              <w:rPr>
                <w:rFonts w:ascii="GHEA Grapalat" w:hAnsi="GHEA Grapalat"/>
                <w:sz w:val="20"/>
                <w:lang w:val="hy-AM"/>
              </w:rPr>
            </w:pPr>
          </w:p>
          <w:p w14:paraId="4C669AE1" w14:textId="77777777" w:rsidR="006F1169" w:rsidRPr="00F566BF" w:rsidRDefault="006F1169" w:rsidP="006F1169">
            <w:pPr>
              <w:jc w:val="center"/>
              <w:rPr>
                <w:rFonts w:ascii="GHEA Grapalat" w:hAnsi="GHEA Grapalat"/>
                <w:sz w:val="20"/>
                <w:lang w:val="es-ES"/>
              </w:rPr>
            </w:pPr>
            <w:r>
              <w:rPr>
                <w:rFonts w:ascii="GHEA Grapalat" w:hAnsi="GHEA Grapalat"/>
                <w:sz w:val="20"/>
                <w:lang w:val="hy-AM"/>
              </w:rPr>
              <w:t>1</w:t>
            </w:r>
          </w:p>
        </w:tc>
        <w:tc>
          <w:tcPr>
            <w:tcW w:w="1620" w:type="dxa"/>
            <w:vAlign w:val="center"/>
          </w:tcPr>
          <w:p w14:paraId="17508A79" w14:textId="1C147472" w:rsidR="006F1169" w:rsidRPr="000C58D3" w:rsidRDefault="002F46A8" w:rsidP="006F1169">
            <w:pPr>
              <w:jc w:val="center"/>
              <w:rPr>
                <w:rFonts w:ascii="GHEA Grapalat" w:hAnsi="GHEA Grapalat"/>
                <w:sz w:val="20"/>
                <w:lang w:val="hy-AM"/>
              </w:rPr>
            </w:pPr>
            <w:r w:rsidRPr="002F46A8">
              <w:rPr>
                <w:rFonts w:ascii="GHEA Grapalat" w:hAnsi="GHEA Grapalat"/>
                <w:bCs/>
                <w:sz w:val="20"/>
                <w:lang w:val="hy-AM"/>
              </w:rPr>
              <w:t>71351540/891</w:t>
            </w:r>
          </w:p>
        </w:tc>
        <w:tc>
          <w:tcPr>
            <w:tcW w:w="2236" w:type="dxa"/>
            <w:tcBorders>
              <w:top w:val="single" w:sz="4" w:space="0" w:color="auto"/>
              <w:left w:val="single" w:sz="4" w:space="0" w:color="auto"/>
              <w:bottom w:val="single" w:sz="4" w:space="0" w:color="auto"/>
              <w:right w:val="single" w:sz="4" w:space="0" w:color="auto"/>
            </w:tcBorders>
          </w:tcPr>
          <w:p w14:paraId="03249A33" w14:textId="77777777" w:rsidR="002F46A8" w:rsidRPr="002F46A8" w:rsidRDefault="002F46A8" w:rsidP="002F46A8">
            <w:pPr>
              <w:jc w:val="center"/>
              <w:rPr>
                <w:rFonts w:ascii="GHEA Grapalat" w:hAnsi="GHEA Grapalat"/>
                <w:b/>
                <w:bCs/>
                <w:i/>
                <w:lang w:val="hy-AM"/>
              </w:rPr>
            </w:pPr>
            <w:r w:rsidRPr="002F46A8">
              <w:rPr>
                <w:rFonts w:ascii="GHEA Grapalat" w:hAnsi="GHEA Grapalat"/>
                <w:b/>
                <w:bCs/>
                <w:i/>
                <w:lang w:val="hy-AM"/>
              </w:rPr>
              <w:t xml:space="preserve">Консультационные услуги по техническому контролю качества работ по ремонту </w:t>
            </w:r>
            <w:r w:rsidRPr="002F46A8">
              <w:rPr>
                <w:rFonts w:ascii="GHEA Grapalat" w:hAnsi="GHEA Grapalat"/>
                <w:b/>
                <w:bCs/>
                <w:i/>
                <w:lang w:val="hy-AM"/>
              </w:rPr>
              <w:lastRenderedPageBreak/>
              <w:t xml:space="preserve">тротуаров на улица </w:t>
            </w:r>
            <w:r w:rsidRPr="002F46A8">
              <w:rPr>
                <w:rFonts w:ascii="GHEA Grapalat" w:hAnsi="GHEA Grapalat"/>
                <w:b/>
                <w:bCs/>
                <w:i/>
              </w:rPr>
              <w:t xml:space="preserve">Амиряна </w:t>
            </w:r>
            <w:r w:rsidRPr="002F46A8">
              <w:rPr>
                <w:rFonts w:ascii="GHEA Grapalat" w:hAnsi="GHEA Grapalat"/>
                <w:b/>
                <w:bCs/>
                <w:i/>
                <w:lang w:val="hy-AM"/>
              </w:rPr>
              <w:t>административном районе Кентрон</w:t>
            </w:r>
          </w:p>
          <w:p w14:paraId="07DD0A8B" w14:textId="16AC9862" w:rsidR="006F1169" w:rsidRPr="002F46A8" w:rsidRDefault="006F1169" w:rsidP="006F1169">
            <w:pPr>
              <w:jc w:val="center"/>
              <w:rPr>
                <w:rFonts w:ascii="GHEA Grapalat" w:hAnsi="GHEA Grapalat"/>
                <w:sz w:val="20"/>
                <w:lang w:val="hy-AM"/>
              </w:rPr>
            </w:pPr>
          </w:p>
        </w:tc>
        <w:tc>
          <w:tcPr>
            <w:tcW w:w="682" w:type="dxa"/>
            <w:vAlign w:val="center"/>
          </w:tcPr>
          <w:p w14:paraId="45EA2E05" w14:textId="09931FD7" w:rsidR="006F1169" w:rsidRPr="00A42C01" w:rsidRDefault="006F1169" w:rsidP="006F1169">
            <w:pPr>
              <w:widowControl w:val="0"/>
              <w:spacing w:after="120"/>
              <w:jc w:val="center"/>
              <w:rPr>
                <w:rFonts w:ascii="GHEA Grapalat" w:hAnsi="GHEA Grapalat"/>
                <w:sz w:val="20"/>
              </w:rPr>
            </w:pPr>
            <w:r w:rsidRPr="00F566BF">
              <w:rPr>
                <w:rFonts w:ascii="GHEA Grapalat" w:hAnsi="GHEA Grapalat"/>
                <w:sz w:val="20"/>
                <w:lang w:val="pt-BR"/>
              </w:rPr>
              <w:lastRenderedPageBreak/>
              <w:t>... %</w:t>
            </w:r>
          </w:p>
        </w:tc>
        <w:tc>
          <w:tcPr>
            <w:tcW w:w="813" w:type="dxa"/>
            <w:vAlign w:val="center"/>
          </w:tcPr>
          <w:p w14:paraId="43F44025" w14:textId="6B4F1E2F" w:rsidR="006F1169" w:rsidRPr="00F412AC" w:rsidRDefault="006F1169" w:rsidP="006F1169">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73C52AE3"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3FD414C4"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581D77F2"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0129E052"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vAlign w:val="center"/>
          </w:tcPr>
          <w:p w14:paraId="7288F9E6" w14:textId="101D33D7"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vAlign w:val="center"/>
          </w:tcPr>
          <w:p w14:paraId="0BE7EFAF" w14:textId="68046EA2"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768" w:type="dxa"/>
            <w:gridSpan w:val="2"/>
            <w:vAlign w:val="center"/>
          </w:tcPr>
          <w:p w14:paraId="5BE2BB41" w14:textId="02F3B257"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26" w:type="dxa"/>
            <w:vAlign w:val="center"/>
          </w:tcPr>
          <w:p w14:paraId="24368CAC" w14:textId="4E1BCF1B"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824" w:type="dxa"/>
            <w:vAlign w:val="center"/>
          </w:tcPr>
          <w:p w14:paraId="5BBF7714" w14:textId="40371B3C"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83" w:type="dxa"/>
            <w:vAlign w:val="center"/>
          </w:tcPr>
          <w:p w14:paraId="5B4816E0" w14:textId="6DB61DF5" w:rsidR="006F1169" w:rsidRPr="00F412AC" w:rsidRDefault="006F1169" w:rsidP="006F1169">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1386" w:type="dxa"/>
            <w:vAlign w:val="center"/>
          </w:tcPr>
          <w:p w14:paraId="77A27CB1" w14:textId="12EB7A19" w:rsidR="006F1169" w:rsidRPr="00F412AC" w:rsidRDefault="006F1169" w:rsidP="006F1169">
            <w:pPr>
              <w:widowControl w:val="0"/>
              <w:spacing w:after="120"/>
              <w:jc w:val="center"/>
              <w:rPr>
                <w:rFonts w:ascii="GHEA Grapalat" w:hAnsi="GHEA Grapalat"/>
                <w:b/>
                <w:sz w:val="16"/>
              </w:rPr>
            </w:pPr>
            <w:r w:rsidRPr="00F566BF">
              <w:rPr>
                <w:rFonts w:ascii="GHEA Grapalat" w:hAnsi="GHEA Grapalat"/>
                <w:sz w:val="20"/>
                <w:lang w:val="pt-BR"/>
              </w:rPr>
              <w:t>... %</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w:t>
      </w:r>
      <w:proofErr w:type="gramStart"/>
      <w:r w:rsidRPr="00A33C34">
        <w:rPr>
          <w:rFonts w:ascii="GHEA Grapalat" w:hAnsi="GHEA Grapalat" w:cs="Sylfaen"/>
          <w:sz w:val="20"/>
          <w:szCs w:val="20"/>
        </w:rPr>
        <w:t xml:space="preserve">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w:t>
      </w:r>
      <w:proofErr w:type="gramEnd"/>
      <w:r w:rsidRPr="00A33C34">
        <w:rPr>
          <w:rFonts w:ascii="GHEA Grapalat" w:hAnsi="GHEA Grapalat"/>
          <w:i/>
          <w:sz w:val="20"/>
          <w:szCs w:val="20"/>
          <w:lang w:val="af-ZA"/>
        </w:rPr>
        <w:t>_</w:t>
      </w:r>
      <w:proofErr w:type="gramStart"/>
      <w:r w:rsidRPr="00A33C34">
        <w:rPr>
          <w:rFonts w:ascii="GHEA Grapalat" w:hAnsi="GHEA Grapalat"/>
          <w:i/>
          <w:sz w:val="20"/>
          <w:szCs w:val="20"/>
          <w:lang w:val="af-ZA"/>
        </w:rPr>
        <w:t>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_</w:t>
      </w:r>
      <w:proofErr w:type="gramEnd"/>
      <w:r w:rsidRPr="00A33C34">
        <w:rPr>
          <w:rFonts w:ascii="GHEA Grapalat" w:hAnsi="GHEA Grapalat"/>
          <w:i/>
          <w:sz w:val="20"/>
          <w:szCs w:val="20"/>
          <w:u w:val="single"/>
        </w:rPr>
        <w:t xml:space="preserve">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w:t>
      </w:r>
      <w:proofErr w:type="gramStart"/>
      <w:r w:rsidRPr="00A33C34">
        <w:rPr>
          <w:rFonts w:ascii="GHEA Grapalat" w:hAnsi="GHEA Grapalat" w:cs="Sylfaen"/>
          <w:sz w:val="20"/>
          <w:szCs w:val="20"/>
        </w:rPr>
        <w:t xml:space="preserve">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w:t>
      </w:r>
      <w:proofErr w:type="gramEnd"/>
      <w:r w:rsidRPr="00A33C34">
        <w:rPr>
          <w:rFonts w:ascii="GHEA Grapalat" w:hAnsi="GHEA Grapalat" w:cs="Sylfaen"/>
          <w:sz w:val="20"/>
          <w:szCs w:val="20"/>
        </w:rPr>
        <w:t xml:space="preserve">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года</w:t>
      </w:r>
      <w:proofErr w:type="gramEnd"/>
      <w:r w:rsidRPr="00A33C34">
        <w:rPr>
          <w:rFonts w:ascii="GHEA Grapalat" w:hAnsi="GHEA Grapalat" w:cs="Sylfaen"/>
          <w:sz w:val="20"/>
          <w:szCs w:val="20"/>
        </w:rPr>
        <w:t xml:space="preserve">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w:t>
      </w:r>
      <w:proofErr w:type="gramStart"/>
      <w:r w:rsidRPr="00A33C34">
        <w:rPr>
          <w:rFonts w:ascii="GHEA Grapalat" w:hAnsi="GHEA Grapalat" w:cs="Sylfaen"/>
          <w:sz w:val="20"/>
          <w:szCs w:val="20"/>
          <w:lang w:val="es-ES"/>
        </w:rPr>
        <w:t xml:space="preserve">20  </w:t>
      </w:r>
      <w:r w:rsidRPr="00A33C34">
        <w:rPr>
          <w:rFonts w:ascii="GHEA Grapalat" w:hAnsi="GHEA Grapalat" w:cs="Sylfaen"/>
          <w:sz w:val="20"/>
          <w:szCs w:val="20"/>
        </w:rPr>
        <w:t>г.</w:t>
      </w:r>
      <w:proofErr w:type="gramEnd"/>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BAD00" w14:textId="77777777" w:rsidR="00447D96" w:rsidRDefault="00447D96">
      <w:r>
        <w:separator/>
      </w:r>
    </w:p>
  </w:endnote>
  <w:endnote w:type="continuationSeparator" w:id="0">
    <w:p w14:paraId="6DD644D9" w14:textId="77777777" w:rsidR="00447D96" w:rsidRDefault="00447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w:t>
        </w:r>
        <w:r w:rsidR="00D67124">
          <w:rPr>
            <w:rFonts w:ascii="GHEA Grapalat" w:hAnsi="GHEA Grapalat"/>
            <w:noProof/>
            <w:sz w:val="24"/>
            <w:szCs w:val="24"/>
          </w:rPr>
          <w:t>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141A5" w14:textId="77777777" w:rsidR="00447D96" w:rsidRDefault="00447D96">
      <w:r>
        <w:separator/>
      </w:r>
    </w:p>
  </w:footnote>
  <w:footnote w:type="continuationSeparator" w:id="0">
    <w:p w14:paraId="593D64BF" w14:textId="77777777" w:rsidR="00447D96" w:rsidRDefault="00447D96">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499E0A60" w14:textId="77777777" w:rsidR="002B4525" w:rsidRDefault="002B4525" w:rsidP="002B4525">
      <w:pPr>
        <w:pStyle w:val="FootnoteText"/>
        <w:jc w:val="both"/>
      </w:pPr>
    </w:p>
  </w:footnote>
  <w:footnote w:id="8">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10">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14:paraId="61AD9AAE" w14:textId="77777777" w:rsidR="002B4525" w:rsidRPr="006F5F33" w:rsidRDefault="002B4525" w:rsidP="002B4525">
      <w:pPr>
        <w:pStyle w:val="FootnoteText"/>
        <w:jc w:val="both"/>
        <w:rPr>
          <w:rFonts w:ascii="GHEA Grapalat" w:hAnsi="GHEA Grapalat"/>
        </w:rPr>
      </w:pPr>
      <w:r>
        <w:rPr>
          <w:rStyle w:val="FootnoteReference"/>
        </w:rPr>
        <w:t>25</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 xml:space="preserve">закупках", и цена Договора не превышает </w:t>
      </w:r>
      <w:r>
        <w:rPr>
          <w:rFonts w:ascii="GHEA Grapalat" w:hAnsi="GHEA Grapalat"/>
          <w:i/>
        </w:rPr>
        <w:t>двадцатипя</w:t>
      </w:r>
      <w:r w:rsidRPr="006F5F33">
        <w:rPr>
          <w:rFonts w:ascii="GHEA Grapalat" w:hAnsi="GHEA Grapalat"/>
          <w:i/>
        </w:rPr>
        <w:t xml:space="preserve">тикратный размер базовой единицы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5-ое</w:t>
      </w:r>
      <w:r w:rsidRPr="006F5F33">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C13E93D" w14:textId="77777777" w:rsidR="002B4525" w:rsidRPr="009E00B3" w:rsidRDefault="002B4525" w:rsidP="002B4525">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02E7B5CF" w14:textId="77777777" w:rsidR="002B4525" w:rsidRPr="006F225E" w:rsidRDefault="002B4525" w:rsidP="002B4525">
      <w:pPr>
        <w:pStyle w:val="FootnoteText"/>
        <w:jc w:val="both"/>
        <w:rPr>
          <w:rFonts w:ascii="GHEA Grapalat" w:hAnsi="GHEA Grapalat"/>
          <w:i/>
          <w:lang w:eastAsia="en-US"/>
        </w:rPr>
      </w:pPr>
      <w:r w:rsidRPr="009E00B3">
        <w:rPr>
          <w:rFonts w:ascii="GHEA Grapalat" w:hAnsi="GHEA Grapalat"/>
          <w:i/>
          <w:lang w:eastAsia="en-US"/>
        </w:rPr>
        <w:tab/>
      </w:r>
    </w:p>
  </w:footnote>
  <w:footnote w:id="12">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4">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5">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1"/>
  </w:num>
  <w:num w:numId="2" w16cid:durableId="780689810">
    <w:abstractNumId w:val="11"/>
  </w:num>
  <w:num w:numId="3" w16cid:durableId="1034235437">
    <w:abstractNumId w:val="20"/>
  </w:num>
  <w:num w:numId="4" w16cid:durableId="172915178">
    <w:abstractNumId w:val="16"/>
  </w:num>
  <w:num w:numId="5" w16cid:durableId="1549343949">
    <w:abstractNumId w:val="25"/>
  </w:num>
  <w:num w:numId="6" w16cid:durableId="2034450869">
    <w:abstractNumId w:val="21"/>
    <w:lvlOverride w:ilvl="0">
      <w:startOverride w:val="1"/>
    </w:lvlOverride>
    <w:lvlOverride w:ilvl="1"/>
    <w:lvlOverride w:ilvl="2"/>
    <w:lvlOverride w:ilvl="3"/>
    <w:lvlOverride w:ilvl="4"/>
    <w:lvlOverride w:ilvl="5"/>
    <w:lvlOverride w:ilvl="6"/>
    <w:lvlOverride w:ilvl="7"/>
    <w:lvlOverride w:ilvl="8"/>
  </w:num>
  <w:num w:numId="7" w16cid:durableId="14768759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8"/>
  </w:num>
  <w:num w:numId="10" w16cid:durableId="1521895785">
    <w:abstractNumId w:val="6"/>
  </w:num>
  <w:num w:numId="11" w16cid:durableId="2110999915">
    <w:abstractNumId w:val="9"/>
  </w:num>
  <w:num w:numId="12" w16cid:durableId="1921283486">
    <w:abstractNumId w:val="32"/>
  </w:num>
  <w:num w:numId="13" w16cid:durableId="203711224">
    <w:abstractNumId w:val="28"/>
  </w:num>
  <w:num w:numId="14" w16cid:durableId="507986841">
    <w:abstractNumId w:val="14"/>
  </w:num>
  <w:num w:numId="15" w16cid:durableId="1067076378">
    <w:abstractNumId w:val="30"/>
  </w:num>
  <w:num w:numId="16" w16cid:durableId="44526410">
    <w:abstractNumId w:val="15"/>
  </w:num>
  <w:num w:numId="17" w16cid:durableId="1305820026">
    <w:abstractNumId w:val="7"/>
  </w:num>
  <w:num w:numId="18" w16cid:durableId="112142434">
    <w:abstractNumId w:val="1"/>
  </w:num>
  <w:num w:numId="19" w16cid:durableId="965434073">
    <w:abstractNumId w:val="17"/>
  </w:num>
  <w:num w:numId="20" w16cid:durableId="1909341790">
    <w:abstractNumId w:val="17"/>
  </w:num>
  <w:num w:numId="21" w16cid:durableId="1501734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2"/>
  </w:num>
  <w:num w:numId="23" w16cid:durableId="1849716574">
    <w:abstractNumId w:val="8"/>
  </w:num>
  <w:num w:numId="24" w16cid:durableId="1653831663">
    <w:abstractNumId w:val="19"/>
  </w:num>
  <w:num w:numId="25" w16cid:durableId="159642">
    <w:abstractNumId w:val="13"/>
  </w:num>
  <w:num w:numId="26" w16cid:durableId="313875938">
    <w:abstractNumId w:val="5"/>
  </w:num>
  <w:num w:numId="27" w16cid:durableId="2031569558">
    <w:abstractNumId w:val="4"/>
  </w:num>
  <w:num w:numId="28" w16cid:durableId="593704355">
    <w:abstractNumId w:val="0"/>
  </w:num>
  <w:num w:numId="29" w16cid:durableId="1782602196">
    <w:abstractNumId w:val="10"/>
  </w:num>
  <w:num w:numId="30" w16cid:durableId="854610540">
    <w:abstractNumId w:val="27"/>
  </w:num>
  <w:num w:numId="31" w16cid:durableId="308675740">
    <w:abstractNumId w:val="24"/>
  </w:num>
  <w:num w:numId="32" w16cid:durableId="429355547">
    <w:abstractNumId w:val="23"/>
  </w:num>
  <w:num w:numId="33" w16cid:durableId="327444820">
    <w:abstractNumId w:val="31"/>
  </w:num>
  <w:num w:numId="34" w16cid:durableId="1158501212">
    <w:abstractNumId w:val="26"/>
  </w:num>
  <w:num w:numId="35" w16cid:durableId="1109549713">
    <w:abstractNumId w:val="2"/>
  </w:num>
  <w:num w:numId="36" w16cid:durableId="1295676862">
    <w:abstractNumId w:val="12"/>
  </w:num>
  <w:num w:numId="37" w16cid:durableId="1199590671">
    <w:abstractNumId w:val="29"/>
  </w:num>
  <w:num w:numId="38" w16cid:durableId="1515654555">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0B35"/>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6A8"/>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5D2"/>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54C5"/>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D9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5894"/>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1C27"/>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169"/>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BF6"/>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B7EF5"/>
    <w:rsid w:val="007C081F"/>
    <w:rsid w:val="007C0837"/>
    <w:rsid w:val="007C10AE"/>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4EB4"/>
    <w:rsid w:val="0094684E"/>
    <w:rsid w:val="009471C4"/>
    <w:rsid w:val="00947B00"/>
    <w:rsid w:val="00947D03"/>
    <w:rsid w:val="00950002"/>
    <w:rsid w:val="0095176C"/>
    <w:rsid w:val="0095199F"/>
    <w:rsid w:val="00951BC0"/>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22A"/>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86B"/>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3D4B"/>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6DE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0DEF"/>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840"/>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3FDC"/>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73"/>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2BEA"/>
    <w:rsid w:val="00FB35D5"/>
    <w:rsid w:val="00FB3AE9"/>
    <w:rsid w:val="00FB3AFB"/>
    <w:rsid w:val="00FB3CC9"/>
    <w:rsid w:val="00FB4ACF"/>
    <w:rsid w:val="00FB4AFE"/>
    <w:rsid w:val="00FB6BBB"/>
    <w:rsid w:val="00FB72F4"/>
    <w:rsid w:val="00FB7899"/>
    <w:rsid w:val="00FB78E7"/>
    <w:rsid w:val="00FB796B"/>
    <w:rsid w:val="00FC016A"/>
    <w:rsid w:val="00FC096C"/>
    <w:rsid w:val="00FC0B4B"/>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2958</TotalTime>
  <Pages>92</Pages>
  <Words>20463</Words>
  <Characters>116640</Characters>
  <Application>Microsoft Office Word</Application>
  <DocSecurity>0</DocSecurity>
  <Lines>972</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136830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1898</cp:revision>
  <cp:lastPrinted>2018-02-16T07:12:00Z</cp:lastPrinted>
  <dcterms:created xsi:type="dcterms:W3CDTF">2019-10-28T07:04:00Z</dcterms:created>
  <dcterms:modified xsi:type="dcterms:W3CDTF">2025-10-16T13:29:00Z</dcterms:modified>
</cp:coreProperties>
</file>